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6"/>
        <w:rPr>
          <w:color w:val="000000" w:themeColor="text1"/>
          <w:highlight w:val="none"/>
          <w14:textFill>
            <w14:solidFill>
              <w14:schemeClr w14:val="tx1"/>
            </w14:solidFill>
          </w14:textFill>
        </w:rPr>
      </w:pPr>
      <w:bookmarkStart w:id="38" w:name="_GoBack"/>
      <w:bookmarkEnd w:id="38"/>
      <w:r>
        <w:rPr>
          <w:color w:val="000000" w:themeColor="text1"/>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26035</wp:posOffset>
                </wp:positionV>
                <wp:extent cx="1800225" cy="720090"/>
                <wp:effectExtent l="0" t="0" r="9525" b="3810"/>
                <wp:wrapNone/>
                <wp:docPr id="1" name="首页自画框图2"/>
                <wp:cNvGraphicFramePr/>
                <a:graphic xmlns:a="http://schemas.openxmlformats.org/drawingml/2006/main">
                  <a:graphicData uri="http://schemas.microsoft.com/office/word/2010/wordprocessingShape">
                    <wps:wsp>
                      <wps:cNvSpPr txBox="1"/>
                      <wps:spPr>
                        <a:xfrm>
                          <a:off x="0" y="0"/>
                          <a:ext cx="1800225" cy="7200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334"/>
                            </w:pPr>
                            <w:r>
                              <w:rPr>
                                <w:rFonts w:hint="eastAsia"/>
                              </w:rPr>
                              <w:t>ICS 07.040</w:t>
                            </w:r>
                          </w:p>
                          <w:p>
                            <w:pPr>
                              <w:pStyle w:val="334"/>
                            </w:pPr>
                            <w:r>
                              <w:rPr>
                                <w:rFonts w:hint="eastAsia"/>
                              </w:rPr>
                              <w:t>CCS A 77</w:t>
                            </w:r>
                          </w:p>
                          <w:p>
                            <w:pPr>
                              <w:pStyle w:val="334"/>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2" o:spid="_x0000_s1026" o:spt="202" type="#_x0000_t202" style="position:absolute;left:0pt;margin-left:0pt;margin-top:2.05pt;height:56.7pt;width:141.75pt;z-index:251660288;mso-width-relative:page;mso-height-relative:page;" fillcolor="#FFFFFF [3201]" filled="t" stroked="f" coordsize="21600,21600" o:gfxdata="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2l9yp&#10;1wAAAAYBAAAPAAAAAAAAAAEAIAAAACIAAABkcnMvZG93bnJldi54bWxQSwECFAAUAAAACACHTuJA&#10;x+v8QVsCAACLBAAADgAAAAAAAAABACAAAAAmAQAAZHJzL2Uyb0RvYy54bWxQSwUGAAAAAAYABgBZ&#10;AQAA8wUAAAAA&#10;">
                <v:fill on="t" focussize="0,0"/>
                <v:stroke on="f" weight="0.5pt"/>
                <v:imagedata o:title=""/>
                <o:lock v:ext="edit" aspectratio="f"/>
                <v:textbox inset="0mm,0mm,2.54mm,0mm">
                  <w:txbxContent>
                    <w:p>
                      <w:pPr>
                        <w:pStyle w:val="334"/>
                      </w:pPr>
                      <w:r>
                        <w:rPr>
                          <w:rFonts w:hint="eastAsia"/>
                        </w:rPr>
                        <w:t>ICS 07.040</w:t>
                      </w:r>
                    </w:p>
                    <w:p>
                      <w:pPr>
                        <w:pStyle w:val="334"/>
                      </w:pPr>
                      <w:r>
                        <w:rPr>
                          <w:rFonts w:hint="eastAsia"/>
                        </w:rPr>
                        <w:t>CCS A 77</w:t>
                      </w:r>
                    </w:p>
                    <w:p>
                      <w:pPr>
                        <w:pStyle w:val="334"/>
                      </w:pPr>
                    </w:p>
                  </w:txbxContent>
                </v:textbox>
              </v:shape>
            </w:pict>
          </mc:Fallback>
        </mc:AlternateContent>
      </w:r>
    </w:p>
    <w:p>
      <w:pPr>
        <w:pStyle w:val="258"/>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123825</wp:posOffset>
                </wp:positionV>
                <wp:extent cx="6120765" cy="648335"/>
                <wp:effectExtent l="0" t="0" r="13335" b="18415"/>
                <wp:wrapNone/>
                <wp:docPr id="3" name="首页自画框图4"/>
                <wp:cNvGraphicFramePr/>
                <a:graphic xmlns:a="http://schemas.openxmlformats.org/drawingml/2006/main">
                  <a:graphicData uri="http://schemas.microsoft.com/office/word/2010/wordprocessingShape">
                    <wps:wsp>
                      <wps:cNvSpPr txBox="1"/>
                      <wps:spPr>
                        <a:xfrm>
                          <a:off x="0" y="0"/>
                          <a:ext cx="6120765" cy="6483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499"/>
                              <w:rPr>
                                <w:rFonts w:hint="default"/>
                              </w:rPr>
                            </w:pPr>
                            <w:r>
                              <w:t>团    体    标    准</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4" o:spid="_x0000_s1026" o:spt="202" type="#_x0000_t202" style="position:absolute;left:0pt;margin-left:0pt;margin-top:9.75pt;height:51.05pt;width:481.95pt;z-index:251662336;mso-width-relative:page;mso-height-relative:page;" fillcolor="#FFFFFF [3201]" filled="t" stroked="f" coordsize="21600,21600" o:gfxdata="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G8M&#10;41zXAAAABwEAAA8AAAAAAAAAAQAgAAAAIgAAAGRycy9kb3ducmV2LnhtbFBLAQIUABQAAAAIAIdO&#10;4kCChVnUXQIAAIsEAAAOAAAAAAAAAAEAIAAAACYBAABkcnMvZTJvRG9jLnhtbFBLBQYAAAAABgAG&#10;AFkBAAD1BQAAAAA=&#10;">
                <v:fill on="t" focussize="0,0"/>
                <v:stroke on="f" weight="0.5pt"/>
                <v:imagedata o:title=""/>
                <o:lock v:ext="edit" aspectratio="f"/>
                <v:textbox inset="0mm,0mm,2.54mm,0mm">
                  <w:txbxContent>
                    <w:p>
                      <w:pPr>
                        <w:pStyle w:val="499"/>
                        <w:rPr>
                          <w:rFonts w:hint="default"/>
                        </w:rPr>
                      </w:pPr>
                      <w:r>
                        <w:t>团    体    标    准</w:t>
                      </w:r>
                    </w:p>
                  </w:txbxContent>
                </v:textbox>
              </v:shape>
            </w:pict>
          </mc:Fallback>
        </mc:AlternateContent>
      </w: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sectPr>
          <w:headerReference r:id="rId3" w:type="default"/>
          <w:footerReference r:id="rId5" w:type="default"/>
          <w:headerReference r:id="rId4" w:type="even"/>
          <w:footerReference r:id="rId6" w:type="even"/>
          <w:pgSz w:w="11907" w:h="16839"/>
          <w:pgMar w:top="284" w:right="851" w:bottom="1134" w:left="1418" w:header="284" w:footer="1134" w:gutter="0"/>
          <w:pgNumType w:fmt="upperRoman" w:start="1"/>
          <w:cols w:space="425" w:num="1"/>
          <w:titlePg/>
          <w:docGrid w:linePitch="312" w:charSpace="0"/>
        </w:sectPr>
      </w:pPr>
      <w:r>
        <w:rPr>
          <w:color w:val="000000" w:themeColor="text1"/>
          <w:highlight w:val="none"/>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page">
                  <wp:posOffset>1798320</wp:posOffset>
                </wp:positionH>
                <wp:positionV relativeFrom="page">
                  <wp:posOffset>9738995</wp:posOffset>
                </wp:positionV>
                <wp:extent cx="3399155" cy="337185"/>
                <wp:effectExtent l="0" t="0" r="0" b="6350"/>
                <wp:wrapNone/>
                <wp:docPr id="10" name="首页自画框图11"/>
                <wp:cNvGraphicFramePr/>
                <a:graphic xmlns:a="http://schemas.openxmlformats.org/drawingml/2006/main">
                  <a:graphicData uri="http://schemas.microsoft.com/office/word/2010/wordprocessingShape">
                    <wps:wsp>
                      <wps:cNvSpPr txBox="1"/>
                      <wps:spPr>
                        <a:xfrm>
                          <a:off x="0" y="0"/>
                          <a:ext cx="3398921" cy="336884"/>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505"/>
                              <w:jc w:val="distribute"/>
                              <w:rPr>
                                <w:rFonts w:hint="default"/>
                              </w:rPr>
                            </w:pPr>
                            <w:r>
                              <w:t>深圳市深圳标准促进会</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首页自画框图11" o:spid="_x0000_s1026" o:spt="202" type="#_x0000_t202" style="position:absolute;left:0pt;margin-left:141.6pt;margin-top:766.85pt;height:26.55pt;width:267.65pt;mso-position-horizontal-relative:page;mso-position-vertical-relative:page;z-index:251669504;mso-width-relative:page;mso-height-relative:page;" fillcolor="#FFFFFF [3201]" filled="t" stroked="f" coordsize="21600,21600" o:gfxdata="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kd2a/Y&#10;AAAADQEAAA8AAAAAAAAAAQAgAAAAIgAAAGRycy9kb3ducmV2LnhtbFBLAQIUABQAAAAIAIdO4kAR&#10;0W/0WQIAAIkEAAAOAAAAAAAAAAEAIAAAACcBAABkcnMvZTJvRG9jLnhtbFBLBQYAAAAABgAGAFkB&#10;AADyBQAAAAA=&#10;">
                <v:fill on="t" focussize="0,0"/>
                <v:stroke on="f" weight="0.5pt"/>
                <v:imagedata o:title=""/>
                <o:lock v:ext="edit" aspectratio="f"/>
                <v:textbox inset="0mm,0mm,0mm,0mm">
                  <w:txbxContent>
                    <w:p>
                      <w:pPr>
                        <w:pStyle w:val="505"/>
                        <w:jc w:val="distribute"/>
                        <w:rPr>
                          <w:rFonts w:hint="default"/>
                        </w:rPr>
                      </w:pPr>
                      <w:r>
                        <w:t>深圳市深圳标准促进会</w:t>
                      </w:r>
                    </w:p>
                  </w:txbxContent>
                </v:textbox>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page">
                  <wp:posOffset>5130800</wp:posOffset>
                </wp:positionH>
                <wp:positionV relativeFrom="page">
                  <wp:posOffset>9763760</wp:posOffset>
                </wp:positionV>
                <wp:extent cx="810895" cy="184150"/>
                <wp:effectExtent l="0" t="0" r="8255" b="6350"/>
                <wp:wrapNone/>
                <wp:docPr id="11" name="首页自画框图12"/>
                <wp:cNvGraphicFramePr/>
                <a:graphic xmlns:a="http://schemas.openxmlformats.org/drawingml/2006/main">
                  <a:graphicData uri="http://schemas.microsoft.com/office/word/2010/wordprocessingShape">
                    <wps:wsp>
                      <wps:cNvSpPr txBox="1"/>
                      <wps:spPr>
                        <a:xfrm>
                          <a:off x="0" y="0"/>
                          <a:ext cx="1422400" cy="1841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504"/>
                            </w:pPr>
                            <w:r>
                              <w:rPr>
                                <w:rFonts w:hint="eastAsia"/>
                              </w:rPr>
                              <w:t>发 布</w:t>
                            </w:r>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首页自画框图12" o:spid="_x0000_s1026" o:spt="202" type="#_x0000_t202" style="position:absolute;left:0pt;margin-left:404pt;margin-top:768.8pt;height:14.5pt;width:63.85pt;mso-position-horizontal-relative:page;mso-position-vertical-relative:page;mso-wrap-style:none;z-index:251670528;mso-width-relative:page;mso-height-relative:page;" fillcolor="#FFFFFF [3201]" filled="t" stroked="f" coordsize="21600,21600" o:gfxdata="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dUlmLNwA&#10;AAANAQAADwAAAAAAAAABACAAAAAiAAAAZHJzL2Rvd25yZXYueG1sUEsBAhQAFAAAAAgAh07iQCXG&#10;GH5UAgAAhwQAAA4AAAAAAAAAAQAgAAAAKwEAAGRycy9lMm9Eb2MueG1sUEsFBgAAAAAGAAYAWQEA&#10;APEFAAAAAA==&#10;">
                <v:fill on="t" focussize="0,0"/>
                <v:stroke on="f" weight="0.5pt"/>
                <v:imagedata o:title=""/>
                <o:lock v:ext="edit" aspectratio="f"/>
                <v:textbox inset="0mm,0mm,0mm,0mm">
                  <w:txbxContent>
                    <w:p>
                      <w:pPr>
                        <w:pStyle w:val="504"/>
                      </w:pPr>
                      <w:r>
                        <w:rPr>
                          <w:rFonts w:hint="eastAsia"/>
                        </w:rPr>
                        <w:t>发 布</w:t>
                      </w:r>
                    </w:p>
                  </w:txbxContent>
                </v:textbox>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-11430</wp:posOffset>
                </wp:positionH>
                <wp:positionV relativeFrom="paragraph">
                  <wp:posOffset>7512050</wp:posOffset>
                </wp:positionV>
                <wp:extent cx="6121400" cy="0"/>
                <wp:effectExtent l="0" t="0" r="0" b="0"/>
                <wp:wrapNone/>
                <wp:docPr id="9" name="首页自画框图10"/>
                <wp:cNvGraphicFramePr/>
                <a:graphic xmlns:a="http://schemas.openxmlformats.org/drawingml/2006/main">
                  <a:graphicData uri="http://schemas.microsoft.com/office/word/2010/wordprocessingShape">
                    <wps:wsp>
                      <wps:cNvCnPr/>
                      <wps:spPr>
                        <a:xfrm>
                          <a:off x="0" y="0"/>
                          <a:ext cx="61214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10" o:spid="_x0000_s1026" o:spt="20" style="position:absolute;left:0pt;margin-left:-0.9pt;margin-top:591.5pt;height:0pt;width:482pt;z-index:251668480;mso-width-relative:page;mso-height-relative:page;" filled="f" stroked="t" coordsize="21600,21600" o:gfxdata="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NM0a&#10;bNcAAAAMAQAADwAAAAAAAAABACAAAAAiAAAAZHJzL2Rvd25yZXYueG1sUEsBAhQAFAAAAAgAh07i&#10;QNisaJvqAQAAtAMAAA4AAAAAAAAAAQAgAAAAJgEAAGRycy9lMm9Eb2MueG1sUEsFBgAAAAAGAAYA&#10;WQEAAIIFAAAAAA==&#10;">
                <v:fill on="f" focussize="0,0"/>
                <v:stroke weight="0.5pt" color="#000000 [3204]" miterlimit="8" joinstyle="miter"/>
                <v:imagedata o:title=""/>
                <o:lock v:ext="edit" aspectratio="f"/>
              </v:lin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3239770</wp:posOffset>
                </wp:positionH>
                <wp:positionV relativeFrom="paragraph">
                  <wp:posOffset>7159625</wp:posOffset>
                </wp:positionV>
                <wp:extent cx="2880360" cy="360045"/>
                <wp:effectExtent l="0" t="0" r="15240" b="1905"/>
                <wp:wrapNone/>
                <wp:docPr id="8" name="首页自画框图9"/>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291"/>
                            </w:pPr>
                            <w:r>
                              <w:rPr>
                                <w:rFonts w:hint="eastAsia"/>
                              </w:rPr>
                              <w:t>2023—XX—XX实施</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9" o:spid="_x0000_s1026" o:spt="202" type="#_x0000_t202" style="position:absolute;left:0pt;margin-left:255.1pt;margin-top:563.75pt;height:28.35pt;width:226.8pt;z-index:251667456;mso-width-relative:page;mso-height-relative:page;" fillcolor="#FFFFFF [3201]" filled="t" stroked="f" coordsize="21600,21600" o:gfxdata="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B+00yncAAAADQEAAA8AAAAAAAAAAQAgAAAAIgAAAGRycy9kb3ducmV2LnhtbFBLAQIUABQAAAAI&#10;AIdO4kDQ/Te0WwIAAIsEAAAOAAAAAAAAAAEAIAAAACsBAABkcnMvZTJvRG9jLnhtbFBLBQYAAAAA&#10;BgAGAFkBAAD4BQAAAAA=&#10;">
                <v:fill on="t" focussize="0,0"/>
                <v:stroke on="f" weight="0.5pt"/>
                <v:imagedata o:title=""/>
                <o:lock v:ext="edit" aspectratio="f"/>
                <v:textbox inset="0mm,0mm,2.54mm,0mm">
                  <w:txbxContent>
                    <w:p>
                      <w:pPr>
                        <w:pStyle w:val="291"/>
                      </w:pPr>
                      <w:r>
                        <w:rPr>
                          <w:rFonts w:hint="eastAsia"/>
                        </w:rPr>
                        <w:t>2023—XX—XX实施</w:t>
                      </w:r>
                    </w:p>
                  </w:txbxContent>
                </v:textbox>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7159625</wp:posOffset>
                </wp:positionV>
                <wp:extent cx="2880360" cy="360045"/>
                <wp:effectExtent l="0" t="0" r="15240" b="1905"/>
                <wp:wrapNone/>
                <wp:docPr id="7" name="首页自画框图8"/>
                <wp:cNvGraphicFramePr/>
                <a:graphic xmlns:a="http://schemas.openxmlformats.org/drawingml/2006/main">
                  <a:graphicData uri="http://schemas.microsoft.com/office/word/2010/wordprocessingShape">
                    <wps:wsp>
                      <wps:cNvSpPr txBox="1"/>
                      <wps:spPr>
                        <a:xfrm>
                          <a:off x="0" y="0"/>
                          <a:ext cx="2880360" cy="3600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264"/>
                            </w:pPr>
                            <w:r>
                              <w:rPr>
                                <w:rFonts w:hint="eastAsia"/>
                              </w:rPr>
                              <w:t>2023—XX—XX发布</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8" o:spid="_x0000_s1026" o:spt="202" type="#_x0000_t202" style="position:absolute;left:0pt;margin-left:0pt;margin-top:563.75pt;height:28.35pt;width:226.8pt;z-index:251666432;mso-width-relative:page;mso-height-relative:page;" fillcolor="#FFFFFF [3201]" filled="t" stroked="f" coordsize="21600,21600" o:gfxdata="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8FpZztoAAAAKAQAADwAAAAAAAAABACAAAAAiAAAAZHJzL2Rvd25yZXYueG1sUEsBAhQAFAAAAAgA&#10;h07iQMx2GBtcAgAAiwQAAA4AAAAAAAAAAQAgAAAAKQEAAGRycy9lMm9Eb2MueG1sUEsFBgAAAAAG&#10;AAYAWQEAAPcFAAAAAA==&#10;">
                <v:fill on="t" focussize="0,0"/>
                <v:stroke on="f" weight="0.5pt"/>
                <v:imagedata o:title=""/>
                <o:lock v:ext="edit" aspectratio="f"/>
                <v:textbox inset="0mm,0mm,2.54mm,0mm">
                  <w:txbxContent>
                    <w:p>
                      <w:pPr>
                        <w:pStyle w:val="264"/>
                      </w:pPr>
                      <w:r>
                        <w:rPr>
                          <w:rFonts w:hint="eastAsia"/>
                        </w:rPr>
                        <w:t>2023—XX—XX发布</w:t>
                      </w:r>
                    </w:p>
                  </w:txbxContent>
                </v:textbox>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2406650</wp:posOffset>
                </wp:positionV>
                <wp:extent cx="6120765" cy="4320540"/>
                <wp:effectExtent l="0" t="0" r="13335" b="3810"/>
                <wp:wrapNone/>
                <wp:docPr id="6" name="首页自画框图7"/>
                <wp:cNvGraphicFramePr/>
                <a:graphic xmlns:a="http://schemas.openxmlformats.org/drawingml/2006/main">
                  <a:graphicData uri="http://schemas.microsoft.com/office/word/2010/wordprocessingShape">
                    <wps:wsp>
                      <wps:cNvSpPr txBox="1"/>
                      <wps:spPr>
                        <a:xfrm>
                          <a:off x="0" y="0"/>
                          <a:ext cx="6120765" cy="43205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268"/>
                            </w:pPr>
                            <w:r>
                              <w:rPr>
                                <w:rFonts w:hint="eastAsia"/>
                              </w:rPr>
                              <w:t>优视摄影测量技术规范</w:t>
                            </w:r>
                          </w:p>
                          <w:p>
                            <w:pPr>
                              <w:pStyle w:val="271"/>
                            </w:pPr>
                            <w:r>
                              <w:rPr>
                                <w:rFonts w:hint="eastAsia"/>
                              </w:rPr>
                              <w:t>Technical specification for optimized views photogrammetry</w:t>
                            </w:r>
                          </w:p>
                          <w:p>
                            <w:pPr>
                              <w:pStyle w:val="272"/>
                            </w:pPr>
                          </w:p>
                          <w:p>
                            <w:pPr>
                              <w:pStyle w:val="272"/>
                            </w:pPr>
                            <w:r>
                              <w:rPr>
                                <w:rFonts w:hint="eastAsia"/>
                              </w:rPr>
                              <w:t>（</w:t>
                            </w:r>
                            <w:r>
                              <w:rPr>
                                <w:rFonts w:hint="eastAsia"/>
                                <w:lang w:val="en-US" w:eastAsia="zh-CN"/>
                              </w:rPr>
                              <w:t>征求意见</w:t>
                            </w:r>
                            <w:r>
                              <w:rPr>
                                <w:rFonts w:hint="eastAsia"/>
                              </w:rPr>
                              <w:t>稿）</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7" o:spid="_x0000_s1026" o:spt="202" type="#_x0000_t202" style="position:absolute;left:0pt;margin-left:0pt;margin-top:189.5pt;height:340.2pt;width:481.95pt;z-index:251665408;mso-width-relative:page;mso-height-relative:page;" fillcolor="#FFFFFF [3201]" filled="t" stroked="f" coordsize="21600,21600" o:gfxdata="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w2k7NkAAAAJAQAADwAAAAAAAAABACAAAAAiAAAAZHJzL2Rvd25yZXYueG1sUEsBAhQAFAAA&#10;AAgAh07iQMB/EDFgAgAAjAQAAA4AAAAAAAAAAQAgAAAAKAEAAGRycy9lMm9Eb2MueG1sUEsFBgAA&#10;AAAGAAYAWQEAAPoFAAAAAA==&#10;">
                <v:fill on="t" focussize="0,0"/>
                <v:stroke on="f" weight="0.5pt"/>
                <v:imagedata o:title=""/>
                <o:lock v:ext="edit" aspectratio="f"/>
                <v:textbox inset="0mm,0mm,2.54mm,0mm">
                  <w:txbxContent>
                    <w:p>
                      <w:pPr>
                        <w:pStyle w:val="268"/>
                      </w:pPr>
                      <w:r>
                        <w:rPr>
                          <w:rFonts w:hint="eastAsia"/>
                        </w:rPr>
                        <w:t>优视摄影测量技术规范</w:t>
                      </w:r>
                    </w:p>
                    <w:p>
                      <w:pPr>
                        <w:pStyle w:val="271"/>
                      </w:pPr>
                      <w:r>
                        <w:rPr>
                          <w:rFonts w:hint="eastAsia"/>
                        </w:rPr>
                        <w:t>Technical specification for optimized views photogrammetry</w:t>
                      </w:r>
                    </w:p>
                    <w:p>
                      <w:pPr>
                        <w:pStyle w:val="272"/>
                      </w:pPr>
                    </w:p>
                    <w:p>
                      <w:pPr>
                        <w:pStyle w:val="272"/>
                      </w:pPr>
                      <w:r>
                        <w:rPr>
                          <w:rFonts w:hint="eastAsia"/>
                        </w:rPr>
                        <w:t>（</w:t>
                      </w:r>
                      <w:r>
                        <w:rPr>
                          <w:rFonts w:hint="eastAsia"/>
                          <w:lang w:val="en-US" w:eastAsia="zh-CN"/>
                        </w:rPr>
                        <w:t>征求意见</w:t>
                      </w:r>
                      <w:r>
                        <w:rPr>
                          <w:rFonts w:hint="eastAsia"/>
                        </w:rPr>
                        <w:t>稿）</w:t>
                      </w:r>
                    </w:p>
                  </w:txbxContent>
                </v:textbox>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-11430</wp:posOffset>
                </wp:positionH>
                <wp:positionV relativeFrom="paragraph">
                  <wp:posOffset>958850</wp:posOffset>
                </wp:positionV>
                <wp:extent cx="6121400" cy="0"/>
                <wp:effectExtent l="0" t="0" r="0" b="0"/>
                <wp:wrapNone/>
                <wp:docPr id="5" name="首页自画框图6"/>
                <wp:cNvGraphicFramePr/>
                <a:graphic xmlns:a="http://schemas.openxmlformats.org/drawingml/2006/main">
                  <a:graphicData uri="http://schemas.microsoft.com/office/word/2010/wordprocessingShape">
                    <wps:wsp>
                      <wps:cNvCnPr/>
                      <wps:spPr>
                        <a:xfrm>
                          <a:off x="0" y="0"/>
                          <a:ext cx="61214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首页自画框图6" o:spid="_x0000_s1026" o:spt="20" style="position:absolute;left:0pt;margin-left:-0.9pt;margin-top:75.5pt;height:0pt;width:482pt;z-index:251664384;mso-width-relative:page;mso-height-relative:page;" filled="f" stroked="t" coordsize="21600,21600" o:gfxdata="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yvY4Z&#10;1gAAAAoBAAAPAAAAAAAAAAEAIAAAACIAAABkcnMvZG93bnJldi54bWxQSwECFAAUAAAACACHTuJA&#10;SLjpWuoBAACzAwAADgAAAAAAAAABACAAAAAlAQAAZHJzL2Uyb0RvYy54bWxQSwUGAAAAAAYABgBZ&#10;AQAAgQUAAAAA&#10;">
                <v:fill on="f" focussize="0,0"/>
                <v:stroke weight="0.5pt" color="#000000 [3204]" miterlimit="8" joinstyle="miter"/>
                <v:imagedata o:title=""/>
                <o:lock v:ext="edit" aspectratio="f"/>
              </v:line>
            </w:pict>
          </mc:Fallback>
        </mc:AlternateContent>
      </w:r>
      <w:r>
        <w:rPr>
          <w:rFonts w:hint="eastAsia"/>
          <w:color w:val="000000" w:themeColor="text1"/>
          <w:highlight w:val="none"/>
          <w14:textFill>
            <w14:solidFill>
              <w14:schemeClr w14:val="tx1"/>
            </w14:solidFill>
          </w14:textFill>
        </w:rPr>
        <w:t xml:space="preserve"> </w:t>
      </w:r>
    </w:p>
    <w:p>
      <w:pPr>
        <w:pStyle w:val="286"/>
        <w:outlineLvl w:val="0"/>
        <w:rPr>
          <w:color w:val="000000" w:themeColor="text1"/>
          <w:highlight w:val="none"/>
          <w14:textFill>
            <w14:solidFill>
              <w14:schemeClr w14:val="tx1"/>
            </w14:solidFill>
          </w14:textFill>
        </w:rPr>
      </w:pPr>
      <w:bookmarkStart w:id="0" w:name="标准目次"/>
      <w:bookmarkEnd w:id="0"/>
      <w:r>
        <w:rPr>
          <w:rFonts w:hint="eastAsia"/>
          <w:color w:val="000000" w:themeColor="text1"/>
          <w:highlight w:val="none"/>
          <w14:textFill>
            <w14:solidFill>
              <w14:schemeClr w14:val="tx1"/>
            </w14:solidFill>
          </w14:textFill>
        </w:rPr>
        <w:t>目    次</w:t>
      </w:r>
    </w:p>
    <w:p>
      <w:pPr>
        <w:pStyle w:val="19"/>
        <w:tabs>
          <w:tab w:val="right" w:leader="dot" w:pos="9355"/>
        </w:tabs>
        <w:spacing w:before="60" w:after="6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TOC \o "1-7" \h \u </w:instrText>
      </w:r>
      <w:r>
        <w:rPr>
          <w:rFonts w:hint="eastAsia" w:hAnsi="宋体" w:cs="宋体"/>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"_Toc2372" </w:instrText>
      </w:r>
      <w:r>
        <w:rPr>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前言</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_Toc2372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II</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9"/>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"_Toc28431" </w:instrText>
      </w:r>
      <w:r>
        <w:rPr>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引言</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_Toc28431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III</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"_Toc8396"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1 </w:t>
      </w:r>
      <w:r>
        <w:rPr>
          <w:rFonts w:hint="eastAsia" w:hAnsi="宋体" w:cs="宋体"/>
          <w:color w:val="000000" w:themeColor="text1"/>
          <w:highlight w:val="none"/>
          <w14:textFill>
            <w14:solidFill>
              <w14:schemeClr w14:val="tx1"/>
            </w14:solidFill>
          </w14:textFill>
        </w:rPr>
        <w:t>范围</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_Toc8396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"_Toc3692"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2 </w:t>
      </w:r>
      <w:r>
        <w:rPr>
          <w:rFonts w:hint="eastAsia" w:hAnsi="宋体" w:cs="宋体"/>
          <w:color w:val="000000" w:themeColor="text1"/>
          <w:highlight w:val="none"/>
          <w14:textFill>
            <w14:solidFill>
              <w14:schemeClr w14:val="tx1"/>
            </w14:solidFill>
          </w14:textFill>
        </w:rPr>
        <w:t>规范性引用文件</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_Toc3692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"_Toc30835"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3 </w:t>
      </w:r>
      <w:r>
        <w:rPr>
          <w:rFonts w:hint="eastAsia" w:hAnsi="宋体" w:cs="宋体"/>
          <w:color w:val="000000" w:themeColor="text1"/>
          <w:highlight w:val="none"/>
          <w14:textFill>
            <w14:solidFill>
              <w14:schemeClr w14:val="tx1"/>
            </w14:solidFill>
          </w14:textFill>
        </w:rPr>
        <w:t>术语和定义</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_Toc30835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"_Toc12120"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4 </w:t>
      </w:r>
      <w:r>
        <w:rPr>
          <w:rFonts w:hint="eastAsia" w:hAnsi="宋体" w:cs="宋体"/>
          <w:color w:val="000000" w:themeColor="text1"/>
          <w:highlight w:val="none"/>
          <w14:textFill>
            <w14:solidFill>
              <w14:schemeClr w14:val="tx1"/>
            </w14:solidFill>
          </w14:textFill>
        </w:rPr>
        <w:t>缩略语</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_Toc12120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3</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"_Toc17069"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5 </w:t>
      </w:r>
      <w:r>
        <w:rPr>
          <w:rFonts w:hint="eastAsia" w:hAnsi="宋体" w:cs="宋体"/>
          <w:color w:val="000000" w:themeColor="text1"/>
          <w:highlight w:val="none"/>
          <w14:textFill>
            <w14:solidFill>
              <w14:schemeClr w14:val="tx1"/>
            </w14:solidFill>
          </w14:textFill>
        </w:rPr>
        <w:t>基本要求</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_Toc17069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3</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"_Toc23502"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6 </w:t>
      </w:r>
      <w:r>
        <w:rPr>
          <w:rFonts w:hint="eastAsia" w:hAnsi="宋体" w:cs="宋体"/>
          <w:color w:val="000000" w:themeColor="text1"/>
          <w:highlight w:val="none"/>
          <w14:textFill>
            <w14:solidFill>
              <w14:schemeClr w14:val="tx1"/>
            </w14:solidFill>
          </w14:textFill>
        </w:rPr>
        <w:t>工作流程与主要技术内容</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_Toc23502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4</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"_Toc25976"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7 </w:t>
      </w:r>
      <w:r>
        <w:rPr>
          <w:rFonts w:hint="eastAsia" w:hAnsi="宋体" w:cs="宋体"/>
          <w:color w:val="000000" w:themeColor="text1"/>
          <w:highlight w:val="none"/>
          <w14:textFill>
            <w14:solidFill>
              <w14:schemeClr w14:val="tx1"/>
            </w14:solidFill>
          </w14:textFill>
        </w:rPr>
        <w:t>测量计划与设计</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_Toc25976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5</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"_Toc7682"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8 </w:t>
      </w:r>
      <w:r>
        <w:rPr>
          <w:rFonts w:hint="eastAsia" w:hAnsi="宋体" w:cs="宋体"/>
          <w:color w:val="000000" w:themeColor="text1"/>
          <w:highlight w:val="none"/>
          <w14:textFill>
            <w14:solidFill>
              <w14:schemeClr w14:val="tx1"/>
            </w14:solidFill>
          </w14:textFill>
        </w:rPr>
        <w:t>测量实施</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_Toc7682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9</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"_Toc13757"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9 </w:t>
      </w:r>
      <w:r>
        <w:rPr>
          <w:rFonts w:hint="eastAsia" w:hAnsi="宋体" w:cs="宋体"/>
          <w:color w:val="000000" w:themeColor="text1"/>
          <w:highlight w:val="none"/>
          <w14:textFill>
            <w14:solidFill>
              <w14:schemeClr w14:val="tx1"/>
            </w14:solidFill>
          </w14:textFill>
        </w:rPr>
        <w:t>数据处理</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_Toc13757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11</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"_Toc9395"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10 </w:t>
      </w:r>
      <w:r>
        <w:rPr>
          <w:rFonts w:hint="eastAsia" w:hAnsi="宋体" w:cs="宋体"/>
          <w:color w:val="000000" w:themeColor="text1"/>
          <w:highlight w:val="none"/>
          <w14:textFill>
            <w14:solidFill>
              <w14:schemeClr w14:val="tx1"/>
            </w14:solidFill>
          </w14:textFill>
        </w:rPr>
        <w:t>成果质量评价与检查验收</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_Toc9395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15</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8"/>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"_Toc1745" </w:instrText>
      </w:r>
      <w:r>
        <w:rPr>
          <w:color w:val="000000" w:themeColor="text1"/>
          <w:highlight w:val="none"/>
          <w14:textFill>
            <w14:solidFill>
              <w14:schemeClr w14:val="tx1"/>
            </w14:solidFill>
          </w14:textFill>
        </w:rPr>
        <w:fldChar w:fldCharType="separate"/>
      </w:r>
      <w:r>
        <w:rPr>
          <w:rFonts w:hint="eastAsia" w:hAnsi="宋体" w:cs="宋体"/>
          <w:color w:val="000000" w:themeColor="text1"/>
          <w:szCs w:val="21"/>
          <w:highlight w:val="none"/>
          <w14:textFill>
            <w14:solidFill>
              <w14:schemeClr w14:val="tx1"/>
            </w14:solidFill>
          </w14:textFill>
        </w:rPr>
        <w:t xml:space="preserve">11 </w:t>
      </w:r>
      <w:r>
        <w:rPr>
          <w:rFonts w:hint="eastAsia" w:hAnsi="宋体" w:cs="宋体"/>
          <w:color w:val="000000" w:themeColor="text1"/>
          <w:highlight w:val="none"/>
          <w14:textFill>
            <w14:solidFill>
              <w14:schemeClr w14:val="tx1"/>
            </w14:solidFill>
          </w14:textFill>
        </w:rPr>
        <w:t>成果整理与移交</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_Toc1745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16</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9"/>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"_Toc7976" </w:instrText>
      </w:r>
      <w:r>
        <w:rPr>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附录A（规范性）  视角优选计算公式</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_Toc7976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17</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9"/>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"_Toc30461" </w:instrText>
      </w:r>
      <w:r>
        <w:rPr>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附录B（资料性）  航线规划飞行记录</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_Toc30461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19</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19"/>
        <w:tabs>
          <w:tab w:val="right" w:leader="dot" w:pos="9355"/>
        </w:tabs>
        <w:spacing w:before="60" w:after="60"/>
        <w:rPr>
          <w:rFonts w:hAnsi="宋体" w:cs="宋体"/>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"_Toc13859" </w:instrText>
      </w:r>
      <w:r>
        <w:rPr>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附录C（资料性）  像控点成果点之记</w:t>
      </w:r>
      <w:r>
        <w:rPr>
          <w:rFonts w:hint="eastAsia" w:hAnsi="宋体" w:cs="宋体"/>
          <w:color w:val="000000" w:themeColor="text1"/>
          <w:highlight w:val="none"/>
          <w14:textFill>
            <w14:solidFill>
              <w14:schemeClr w14:val="tx1"/>
            </w14:solidFill>
          </w14:textFill>
        </w:rPr>
        <w:tab/>
      </w:r>
      <w:r>
        <w:rPr>
          <w:rFonts w:hint="eastAsia" w:hAnsi="宋体" w:cs="宋体"/>
          <w:color w:val="000000" w:themeColor="text1"/>
          <w:highlight w:val="none"/>
          <w14:textFill>
            <w14:solidFill>
              <w14:schemeClr w14:val="tx1"/>
            </w14:solidFill>
          </w14:textFill>
        </w:rPr>
        <w:fldChar w:fldCharType="begin"/>
      </w:r>
      <w:r>
        <w:rPr>
          <w:rFonts w:hint="eastAsia" w:hAnsi="宋体" w:cs="宋体"/>
          <w:color w:val="000000" w:themeColor="text1"/>
          <w:highlight w:val="none"/>
          <w14:textFill>
            <w14:solidFill>
              <w14:schemeClr w14:val="tx1"/>
            </w14:solidFill>
          </w14:textFill>
        </w:rPr>
        <w:instrText xml:space="preserve"> PAGEREF _Toc13859 \h </w:instrText>
      </w:r>
      <w:r>
        <w:rPr>
          <w:rFonts w:hint="eastAsia" w:hAnsi="宋体" w:cs="宋体"/>
          <w:color w:val="000000" w:themeColor="text1"/>
          <w:highlight w:val="none"/>
          <w14:textFill>
            <w14:solidFill>
              <w14:schemeClr w14:val="tx1"/>
            </w14:solidFill>
          </w14:textFill>
        </w:rPr>
        <w:fldChar w:fldCharType="separate"/>
      </w:r>
      <w:r>
        <w:rPr>
          <w:rFonts w:hint="eastAsia" w:hAnsi="宋体" w:cs="宋体"/>
          <w:color w:val="000000" w:themeColor="text1"/>
          <w:highlight w:val="none"/>
          <w14:textFill>
            <w14:solidFill>
              <w14:schemeClr w14:val="tx1"/>
            </w14:solidFill>
          </w14:textFill>
        </w:rPr>
        <w:t>20</w:t>
      </w:r>
      <w:r>
        <w:rPr>
          <w:rFonts w:hint="eastAsia" w:hAnsi="宋体" w:cs="宋体"/>
          <w:color w:val="000000" w:themeColor="text1"/>
          <w:highlight w:val="none"/>
          <w14:textFill>
            <w14:solidFill>
              <w14:schemeClr w14:val="tx1"/>
            </w14:solidFill>
          </w14:textFill>
        </w:rPr>
        <w:fldChar w:fldCharType="end"/>
      </w:r>
      <w:r>
        <w:rPr>
          <w:rFonts w:hint="eastAsia" w:hAnsi="宋体" w:cs="宋体"/>
          <w:color w:val="000000" w:themeColor="text1"/>
          <w:highlight w:val="none"/>
          <w14:textFill>
            <w14:solidFill>
              <w14:schemeClr w14:val="tx1"/>
            </w14:solidFill>
          </w14:textFill>
        </w:rPr>
        <w:fldChar w:fldCharType="end"/>
      </w:r>
    </w:p>
    <w:p>
      <w:pPr>
        <w:pStyle w:val="258"/>
        <w:ind w:firstLine="42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fldChar w:fldCharType="end"/>
      </w:r>
    </w:p>
    <w:p>
      <w:pPr>
        <w:pStyle w:val="258"/>
        <w:ind w:firstLine="420"/>
        <w:rPr>
          <w:rFonts w:hAnsi="宋体" w:cs="宋体"/>
          <w:color w:val="000000" w:themeColor="text1"/>
          <w:highlight w:val="none"/>
          <w14:textFill>
            <w14:solidFill>
              <w14:schemeClr w14:val="tx1"/>
            </w14:solidFill>
          </w14:textFill>
        </w:rPr>
      </w:pPr>
    </w:p>
    <w:p>
      <w:pPr>
        <w:pStyle w:val="258"/>
        <w:ind w:firstLine="420"/>
        <w:rPr>
          <w:rFonts w:hAnsi="宋体" w:cs="宋体"/>
          <w:color w:val="000000" w:themeColor="text1"/>
          <w:highlight w:val="none"/>
          <w14:textFill>
            <w14:solidFill>
              <w14:schemeClr w14:val="tx1"/>
            </w14:solidFill>
          </w14:textFill>
        </w:rPr>
      </w:pPr>
    </w:p>
    <w:p>
      <w:pPr>
        <w:pStyle w:val="258"/>
        <w:ind w:firstLine="420"/>
        <w:rPr>
          <w:rFonts w:hAnsi="宋体" w:cs="宋体"/>
          <w:color w:val="000000" w:themeColor="text1"/>
          <w:highlight w:val="none"/>
          <w14:textFill>
            <w14:solidFill>
              <w14:schemeClr w14:val="tx1"/>
            </w14:solidFill>
          </w14:textFill>
        </w:rPr>
      </w:pPr>
    </w:p>
    <w:p>
      <w:pPr>
        <w:pStyle w:val="258"/>
        <w:ind w:firstLine="420"/>
        <w:rPr>
          <w:rFonts w:hAnsi="宋体" w:cs="宋体"/>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sectPr>
          <w:headerReference r:id="rId8" w:type="first"/>
          <w:footerReference r:id="rId10" w:type="first"/>
          <w:headerReference r:id="rId7" w:type="default"/>
          <w:footerReference r:id="rId9" w:type="default"/>
          <w:pgSz w:w="11907" w:h="16839"/>
          <w:pgMar w:top="1418" w:right="1134" w:bottom="1134" w:left="1418" w:header="1418" w:footer="1134" w:gutter="0"/>
          <w:pgNumType w:fmt="upperRoman" w:start="1"/>
          <w:cols w:space="425" w:num="1"/>
          <w:docGrid w:linePitch="312" w:charSpace="0"/>
        </w:sectPr>
      </w:pPr>
    </w:p>
    <w:p>
      <w:pPr>
        <w:pStyle w:val="256"/>
        <w:rPr>
          <w:color w:val="000000" w:themeColor="text1"/>
          <w:highlight w:val="none"/>
          <w14:textFill>
            <w14:solidFill>
              <w14:schemeClr w14:val="tx1"/>
            </w14:solidFill>
          </w14:textFill>
        </w:rPr>
      </w:pPr>
      <w:bookmarkStart w:id="1" w:name="标准前言"/>
      <w:bookmarkEnd w:id="1"/>
      <w:bookmarkStart w:id="2" w:name="_Toc2372"/>
      <w:r>
        <w:rPr>
          <w:rFonts w:hint="eastAsia"/>
          <w:color w:val="000000" w:themeColor="text1"/>
          <w:highlight w:val="none"/>
          <w14:textFill>
            <w14:solidFill>
              <w14:schemeClr w14:val="tx1"/>
            </w14:solidFill>
          </w14:textFill>
        </w:rPr>
        <w:t>前    言</w:t>
      </w:r>
      <w:bookmarkEnd w:id="2"/>
    </w:p>
    <w:p>
      <w:pPr>
        <w:pStyle w:val="258"/>
        <w:tabs>
          <w:tab w:val="center" w:pos="4201"/>
          <w:tab w:val="right" w:leader="dot" w:pos="9298"/>
        </w:tabs>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本文件按照GB/T 1.1—2020《标准化工作导则 第1部分：标准化文件的结构和起草规则》的规定起草。</w:t>
      </w:r>
    </w:p>
    <w:p>
      <w:pPr>
        <w:pStyle w:val="258"/>
        <w:tabs>
          <w:tab w:val="center" w:pos="4201"/>
          <w:tab w:val="right" w:leader="dot" w:pos="9298"/>
        </w:tabs>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请注意本文件的某些内容可能涉及专利。本文件的发布机构不承担识别专利的责任。</w:t>
      </w:r>
    </w:p>
    <w:p>
      <w:pPr>
        <w:pStyle w:val="258"/>
        <w:ind w:firstLine="420"/>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本文件由深圳大学提出。</w:t>
      </w:r>
    </w:p>
    <w:p>
      <w:pPr>
        <w:pStyle w:val="258"/>
        <w:tabs>
          <w:tab w:val="center" w:pos="4201"/>
          <w:tab w:val="right" w:leader="dot" w:pos="9298"/>
        </w:tabs>
        <w:ind w:firstLine="420"/>
        <w:rPr>
          <w:color w:val="000000" w:themeColor="text1"/>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t>本文件由深圳市深圳标准促进会归口。</w:t>
      </w:r>
    </w:p>
    <w:p>
      <w:pPr>
        <w:pStyle w:val="258"/>
        <w:tabs>
          <w:tab w:val="center" w:pos="4201"/>
          <w:tab w:val="right" w:leader="dot" w:pos="9298"/>
        </w:tabs>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起草单位：深圳大学、深圳市规划和自然资源调查测绘中心、深圳市交通公用设施建设中心、深圳市规划和自然资源数据管理中心、深圳市智源空间创新科技有限公司、广东省国土资源测绘院、广东省水利电力勘测设计研究院有限公司、瞰景科技发展（上海）有限公司、深圳市广汇源环境水务有限公司、深圳市标准技术研究院。</w:t>
      </w:r>
    </w:p>
    <w:p>
      <w:pPr>
        <w:pStyle w:val="258"/>
        <w:tabs>
          <w:tab w:val="center" w:pos="4201"/>
          <w:tab w:val="right" w:leader="dot" w:pos="9298"/>
        </w:tabs>
        <w:ind w:firstLine="420"/>
        <w:rPr>
          <w:color w:val="000000" w:themeColor="text1"/>
          <w:highlight w:val="none"/>
          <w14:textFill>
            <w14:solidFill>
              <w14:schemeClr w14:val="tx1"/>
            </w14:solidFill>
          </w14:textFill>
        </w:rPr>
        <w:sectPr>
          <w:footerReference r:id="rId11" w:type="first"/>
          <w:pgSz w:w="11907" w:h="16839"/>
          <w:pgMar w:top="1418" w:right="1134" w:bottom="1134" w:left="1418" w:header="1418" w:footer="1134" w:gutter="0"/>
          <w:pgNumType w:fmt="upperRoman"/>
          <w:cols w:space="425" w:num="1"/>
          <w:docGrid w:linePitch="312" w:charSpace="0"/>
        </w:sectPr>
      </w:pPr>
      <w:r>
        <w:rPr>
          <w:rFonts w:hint="eastAsia"/>
          <w:color w:val="000000" w:themeColor="text1"/>
          <w:highlight w:val="none"/>
          <w14:textFill>
            <w14:solidFill>
              <w14:schemeClr w14:val="tx1"/>
            </w14:solidFill>
          </w14:textFill>
        </w:rPr>
        <w:t>本文件主要起草人：</w:t>
      </w:r>
    </w:p>
    <w:p>
      <w:pPr>
        <w:pStyle w:val="256"/>
        <w:rPr>
          <w:color w:val="000000" w:themeColor="text1"/>
          <w:highlight w:val="none"/>
          <w14:textFill>
            <w14:solidFill>
              <w14:schemeClr w14:val="tx1"/>
            </w14:solidFill>
          </w14:textFill>
        </w:rPr>
      </w:pPr>
      <w:bookmarkStart w:id="3" w:name="标准引言"/>
      <w:bookmarkEnd w:id="3"/>
      <w:bookmarkStart w:id="4" w:name="_Toc28431"/>
      <w:r>
        <w:rPr>
          <w:rFonts w:hint="eastAsia"/>
          <w:color w:val="000000" w:themeColor="text1"/>
          <w:highlight w:val="none"/>
          <w14:textFill>
            <w14:solidFill>
              <w14:schemeClr w14:val="tx1"/>
            </w14:solidFill>
          </w14:textFill>
        </w:rPr>
        <w:t>引    言</w:t>
      </w:r>
      <w:bookmarkEnd w:id="4"/>
    </w:p>
    <w:p>
      <w:pPr>
        <w:spacing w:line="300" w:lineRule="auto"/>
        <w:ind w:firstLine="420" w:firstLineChars="200"/>
        <w:jc w:val="left"/>
        <w:rPr>
          <w:color w:val="000000" w:themeColor="text1"/>
          <w:szCs w:val="21"/>
          <w:highlight w:val="none"/>
          <w14:textFill>
            <w14:solidFill>
              <w14:schemeClr w14:val="tx1"/>
            </w14:solidFill>
          </w14:textFill>
        </w:rPr>
      </w:pPr>
      <w:bookmarkStart w:id="5" w:name="_Hlk99497254"/>
      <w:r>
        <w:rPr>
          <w:rFonts w:hint="eastAsia"/>
          <w:color w:val="000000" w:themeColor="text1"/>
          <w:szCs w:val="21"/>
          <w:highlight w:val="none"/>
          <w14:textFill>
            <w14:solidFill>
              <w14:schemeClr w14:val="tx1"/>
            </w14:solidFill>
          </w14:textFill>
        </w:rPr>
        <w:t>优视摄影测量是一种新型无人机摄影测量技术方法。</w:t>
      </w:r>
      <w:bookmarkEnd w:id="5"/>
      <w:r>
        <w:rPr>
          <w:rFonts w:hint="eastAsia"/>
          <w:color w:val="000000" w:themeColor="text1"/>
          <w:szCs w:val="21"/>
          <w:highlight w:val="none"/>
          <w14:textFill>
            <w14:solidFill>
              <w14:schemeClr w14:val="tx1"/>
            </w14:solidFill>
          </w14:textFill>
        </w:rPr>
        <w:t>依托对无人机航摄系统自动化程度更高的驱动能力，它将航空摄影测量与近景摄影测量进行了有效结合。它以多种方式获取生成的三维概略模型作为规划依据，通过立体观测采样生成初始航摄视角，并基于可观测性测度实现视角优选，最终形成能够确保高质量测绘成果输出的无人机航测规划方案。</w:t>
      </w:r>
    </w:p>
    <w:p>
      <w:pPr>
        <w:spacing w:line="300" w:lineRule="auto"/>
        <w:jc w:val="both"/>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ab/>
      </w:r>
      <w:r>
        <w:rPr>
          <w:rFonts w:hint="eastAsia"/>
          <w:color w:val="000000" w:themeColor="text1"/>
          <w:szCs w:val="21"/>
          <w:highlight w:val="none"/>
          <w14:textFill>
            <w14:solidFill>
              <w14:schemeClr w14:val="tx1"/>
            </w14:solidFill>
          </w14:textFill>
        </w:rPr>
        <w:t xml:space="preserve">  承接传统工程测量对于自动化技术手段的客观需要，立足城市级、面向部件级新型基础测绘发展，优视摄影测量服务的主要技术应用方向包括实景三维建模、工程和工业摄影测量。</w:t>
      </w:r>
    </w:p>
    <w:p>
      <w:pPr>
        <w:spacing w:line="300" w:lineRule="auto"/>
        <w:jc w:val="both"/>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ab/>
      </w:r>
      <w:r>
        <w:rPr>
          <w:rFonts w:hint="eastAsia"/>
          <w:color w:val="000000" w:themeColor="text1"/>
          <w:szCs w:val="21"/>
          <w:highlight w:val="none"/>
          <w14:textFill>
            <w14:solidFill>
              <w14:schemeClr w14:val="tx1"/>
            </w14:solidFill>
          </w14:textFill>
        </w:rPr>
        <w:t xml:space="preserve">  实景三维建模是指由影像数据构建场景对象的数字虚拟网格模型。场景对象按空间尺度分为大范围场景（城市区域）、小区域场景（园区、建筑群）、独立对象（单体建筑）。实景三维建模的具体应用指向包括智慧城市三维基础底图建设、园区或大型基建设施的数字三维底座、文物古建数字化建档等。对于该应用方向的数据成果既要保证高空间分辨率，也要保证高几何精细度。</w:t>
      </w:r>
    </w:p>
    <w:p>
      <w:pPr>
        <w:spacing w:line="300" w:lineRule="auto"/>
        <w:jc w:val="both"/>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 xml:space="preserve"> </w:t>
      </w:r>
      <w:r>
        <w:rPr>
          <w:color w:val="000000" w:themeColor="text1"/>
          <w:szCs w:val="21"/>
          <w:highlight w:val="none"/>
          <w14:textFill>
            <w14:solidFill>
              <w14:schemeClr w14:val="tx1"/>
            </w14:solidFill>
          </w14:textFill>
        </w:rPr>
        <w:tab/>
      </w:r>
      <w:r>
        <w:rPr>
          <w:rFonts w:hint="eastAsia"/>
          <w:color w:val="000000" w:themeColor="text1"/>
          <w:szCs w:val="21"/>
          <w:highlight w:val="none"/>
          <w14:textFill>
            <w14:solidFill>
              <w14:schemeClr w14:val="tx1"/>
            </w14:solidFill>
          </w14:textFill>
        </w:rPr>
        <w:t xml:space="preserve">  工程及工业摄影测量属近景摄影测量范畴。针对建筑工程、建筑物、构筑物以及大型工业结构体，以无人机作为自动化摄站平台，通过摄影测量方法获得其三维坐标位置、空间几何计量，以及形变、位移轨迹等相关数据信息。类似应用场景的测量精度要达到亚毫米级。</w:t>
      </w:r>
    </w:p>
    <w:p>
      <w:pPr>
        <w:spacing w:line="300" w:lineRule="auto"/>
        <w:ind w:firstLine="420" w:firstLineChars="200"/>
        <w:jc w:val="left"/>
        <w:rPr>
          <w:color w:val="000000" w:themeColor="text1"/>
          <w:highlight w:val="none"/>
          <w14:textFill>
            <w14:solidFill>
              <w14:schemeClr w14:val="tx1"/>
            </w14:solidFill>
          </w14:textFill>
        </w:rPr>
        <w:sectPr>
          <w:footerReference r:id="rId12" w:type="first"/>
          <w:pgSz w:w="11907" w:h="16839"/>
          <w:pgMar w:top="1418" w:right="1134" w:bottom="1134" w:left="1418" w:header="1418" w:footer="1134" w:gutter="0"/>
          <w:pgNumType w:fmt="upperRoman"/>
          <w:cols w:space="425" w:num="1"/>
          <w:docGrid w:linePitch="312" w:charSpace="0"/>
        </w:sectPr>
      </w:pPr>
      <w:r>
        <w:rPr>
          <w:rFonts w:hint="eastAsia"/>
          <w:color w:val="000000" w:themeColor="text1"/>
          <w:szCs w:val="21"/>
          <w:highlight w:val="none"/>
          <w14:textFill>
            <w14:solidFill>
              <w14:schemeClr w14:val="tx1"/>
            </w14:solidFill>
          </w14:textFill>
        </w:rPr>
        <w:t>相对于常规技术手段，优视摄影测量作为新型技术方法的改进和提升主要体现在三个方面：更完整覆盖、更高自动化程度、更优数据质量。更完整覆盖指代对观测对象的三维立体观测覆盖；更高自动化程度串连了规划、控制和后处理等环节，完善提高了整体流程链条的自动化程度；更优数据质量涵盖了高空间分辨率、高几何精细度和高测量精度等多方面的含义。</w:t>
      </w:r>
    </w:p>
    <w:p>
      <w:pPr>
        <w:pStyle w:val="316"/>
        <w:rPr>
          <w:color w:val="000000" w:themeColor="text1"/>
          <w:highlight w:val="none"/>
          <w14:textFill>
            <w14:solidFill>
              <w14:schemeClr w14:val="tx1"/>
            </w14:solidFill>
          </w14:textFill>
        </w:rPr>
      </w:pPr>
      <w:bookmarkStart w:id="6" w:name="标准封面"/>
      <w:bookmarkEnd w:id="6"/>
      <w:bookmarkStart w:id="7" w:name="标准内容"/>
      <w:bookmarkEnd w:id="7"/>
      <w:r>
        <w:rPr>
          <w:color w:val="000000" w:themeColor="text1"/>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2129155</wp:posOffset>
                </wp:positionH>
                <wp:positionV relativeFrom="paragraph">
                  <wp:posOffset>-44124245</wp:posOffset>
                </wp:positionV>
                <wp:extent cx="3960495" cy="914400"/>
                <wp:effectExtent l="0" t="0" r="1905" b="0"/>
                <wp:wrapNone/>
                <wp:docPr id="2" name="首页自画框图3"/>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498"/>
                            </w:pPr>
                            <w:r>
                              <w:rPr>
                                <w:rFonts w:hint="eastAsia"/>
                              </w:rPr>
                              <w:t>T/SZS</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3" o:spid="_x0000_s1026" o:spt="202" type="#_x0000_t202" style="position:absolute;left:0pt;margin-left:167.65pt;margin-top:-3474.35pt;height:72pt;width:311.85pt;z-index:251661312;mso-width-relative:page;mso-height-relative:page;" fillcolor="#FFFFFF [3201]" filled="t" stroked="f" coordsize="21600,21600" o:gfxdata="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cmKjo3gAAAA8BAAAPAAAAAAAAAAEAIAAAACIAAABkcnMvZG93bnJldi54bWxQSwECFAAU&#10;AAAACACHTuJAFmmnPV0CAACLBAAADgAAAAAAAAABACAAAAAtAQAAZHJzL2Uyb0RvYy54bWxQSwUG&#10;AAAAAAYABgBZAQAA/AUAAAAA&#10;">
                <v:fill on="t" focussize="0,0"/>
                <v:stroke on="f" weight="0.5pt"/>
                <v:imagedata o:title=""/>
                <o:lock v:ext="edit" aspectratio="f"/>
                <v:textbox inset="0mm,0mm,2.54mm,0mm">
                  <w:txbxContent>
                    <w:p>
                      <w:pPr>
                        <w:pStyle w:val="498"/>
                      </w:pPr>
                      <w:r>
                        <w:rPr>
                          <w:rFonts w:hint="eastAsia"/>
                        </w:rPr>
                        <w:t>T/SZS</w:t>
                      </w:r>
                    </w:p>
                  </w:txbxContent>
                </v:textbox>
              </v:shape>
            </w:pict>
          </mc:Fallback>
        </mc:AlternateContent>
      </w:r>
      <w:r>
        <w:rPr>
          <w:color w:val="000000" w:themeColor="text1"/>
          <w:highlight w:val="none"/>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1624330</wp:posOffset>
                </wp:positionH>
                <wp:positionV relativeFrom="paragraph">
                  <wp:posOffset>-42469435</wp:posOffset>
                </wp:positionV>
                <wp:extent cx="4320540" cy="720090"/>
                <wp:effectExtent l="0" t="0" r="3810" b="3810"/>
                <wp:wrapNone/>
                <wp:docPr id="4" name="首页自画框图5"/>
                <wp:cNvGraphicFramePr/>
                <a:graphic xmlns:a="http://schemas.openxmlformats.org/drawingml/2006/main">
                  <a:graphicData uri="http://schemas.microsoft.com/office/word/2010/wordprocessingShape">
                    <wps:wsp>
                      <wps:cNvSpPr txBox="1"/>
                      <wps:spPr>
                        <a:xfrm>
                          <a:off x="0" y="0"/>
                          <a:ext cx="4320540" cy="7200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pStyle w:val="265"/>
                            </w:pPr>
                            <w:r>
                              <w:rPr>
                                <w:rFonts w:hint="eastAsia" w:hAnsi="黑体" w:cs="黑体"/>
                              </w:rPr>
                              <w:t>T/SZS XXX—2023</w:t>
                            </w:r>
                          </w:p>
                          <w:p>
                            <w:pPr>
                              <w:pStyle w:val="267"/>
                            </w:pP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首页自画框图5" o:spid="_x0000_s1026" o:spt="202" type="#_x0000_t202" style="position:absolute;left:0pt;margin-left:127.9pt;margin-top:-3344.05pt;height:56.7pt;width:340.2pt;z-index:251663360;mso-width-relative:page;mso-height-relative:page;" fillcolor="#FFFFFF [3201]" filled="t" stroked="f" coordsize="21600,21600" o:gfxdata="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ZMFa/t4AAAAPAQAADwAAAAAAAAABACAAAAAiAAAAZHJzL2Rvd25yZXYueG1sUEsBAhQA&#10;FAAAAAgAh07iQH53VWpeAgAAiwQAAA4AAAAAAAAAAQAgAAAALQEAAGRycy9lMm9Eb2MueG1sUEsF&#10;BgAAAAAGAAYAWQEAAP0FAAAAAA==&#10;">
                <v:fill on="t" focussize="0,0"/>
                <v:stroke on="f" weight="0.5pt"/>
                <v:imagedata o:title=""/>
                <o:lock v:ext="edit" aspectratio="f"/>
                <v:textbox inset="0mm,0mm,2.54mm,0mm">
                  <w:txbxContent>
                    <w:p>
                      <w:pPr>
                        <w:pStyle w:val="265"/>
                      </w:pPr>
                      <w:r>
                        <w:rPr>
                          <w:rFonts w:hint="eastAsia" w:hAnsi="黑体" w:cs="黑体"/>
                        </w:rPr>
                        <w:t>T/SZS XXX—2023</w:t>
                      </w:r>
                    </w:p>
                    <w:p>
                      <w:pPr>
                        <w:pStyle w:val="267"/>
                      </w:pPr>
                    </w:p>
                  </w:txbxContent>
                </v:textbox>
              </v:shape>
            </w:pict>
          </mc:Fallback>
        </mc:AlternateContent>
      </w:r>
      <w:r>
        <w:rPr>
          <w:rFonts w:hint="eastAsia"/>
          <w:color w:val="000000" w:themeColor="text1"/>
          <w:highlight w:val="none"/>
          <w14:textFill>
            <w14:solidFill>
              <w14:schemeClr w14:val="tx1"/>
            </w14:solidFill>
          </w14:textFill>
        </w:rPr>
        <w:t>优视摄影测量技术规范</w:t>
      </w:r>
    </w:p>
    <w:p>
      <w:pPr>
        <w:pStyle w:val="259"/>
        <w:spacing w:before="240" w:after="240"/>
        <w:outlineLvl w:val="0"/>
        <w:rPr>
          <w:color w:val="000000" w:themeColor="text1"/>
          <w:highlight w:val="none"/>
          <w14:textFill>
            <w14:solidFill>
              <w14:schemeClr w14:val="tx1"/>
            </w14:solidFill>
          </w14:textFill>
        </w:rPr>
      </w:pPr>
      <w:bookmarkStart w:id="8" w:name="_Toc8396"/>
      <w:r>
        <w:rPr>
          <w:rFonts w:hint="eastAsia"/>
          <w:color w:val="000000" w:themeColor="text1"/>
          <w:highlight w:val="none"/>
          <w14:textFill>
            <w14:solidFill>
              <w14:schemeClr w14:val="tx1"/>
            </w14:solidFill>
          </w14:textFill>
        </w:rPr>
        <w:t>范围</w:t>
      </w:r>
      <w:bookmarkEnd w:id="8"/>
    </w:p>
    <w:p>
      <w:pPr>
        <w:spacing w:line="300" w:lineRule="auto"/>
        <w:jc w:val="left"/>
        <w:rPr>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w:t>
      </w:r>
      <w:r>
        <w:rPr>
          <w:rFonts w:hint="eastAsia"/>
          <w:color w:val="000000" w:themeColor="text1"/>
          <w:szCs w:val="21"/>
          <w:highlight w:val="none"/>
          <w14:textFill>
            <w14:solidFill>
              <w14:schemeClr w14:val="tx1"/>
            </w14:solidFill>
          </w14:textFill>
        </w:rPr>
        <w:t>本文件规定了</w:t>
      </w:r>
      <w:r>
        <w:rPr>
          <w:color w:val="000000" w:themeColor="text1"/>
          <w:szCs w:val="21"/>
          <w:highlight w:val="none"/>
          <w14:textFill>
            <w14:solidFill>
              <w14:schemeClr w14:val="tx1"/>
            </w14:solidFill>
          </w14:textFill>
        </w:rPr>
        <w:t>采用</w:t>
      </w:r>
      <w:r>
        <w:rPr>
          <w:rFonts w:hint="eastAsia"/>
          <w:color w:val="000000" w:themeColor="text1"/>
          <w:szCs w:val="21"/>
          <w:highlight w:val="none"/>
          <w14:textFill>
            <w14:solidFill>
              <w14:schemeClr w14:val="tx1"/>
            </w14:solidFill>
          </w14:textFill>
        </w:rPr>
        <w:t>优视摄影测量技术进行无人机摄影测量的基本要求、工作流程与主要技术内容、测量计划与设计、测量实时、数据处理、成果质量评价与检查验收、成果整理和移交。</w:t>
      </w:r>
    </w:p>
    <w:p>
      <w:pPr>
        <w:pStyle w:val="258"/>
        <w:ind w:firstLine="420"/>
        <w:rPr>
          <w:color w:val="000000" w:themeColor="text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本文件适用于优视摄影测量技术在实景三维、近景摄影测量</w:t>
      </w:r>
      <w:r>
        <w:rPr>
          <w:rFonts w:hint="eastAsia" w:ascii="Times New Roman"/>
          <w:color w:val="000000" w:themeColor="text1"/>
          <w:szCs w:val="21"/>
          <w:highlight w:val="none"/>
          <w:lang w:eastAsia="zh-CN"/>
          <w14:textFill>
            <w14:solidFill>
              <w14:schemeClr w14:val="tx1"/>
            </w14:solidFill>
          </w14:textFill>
        </w:rPr>
        <w:t>、</w:t>
      </w:r>
      <w:r>
        <w:rPr>
          <w:rFonts w:hint="eastAsia" w:ascii="Times New Roman"/>
          <w:color w:val="000000" w:themeColor="text1"/>
          <w:szCs w:val="21"/>
          <w:highlight w:val="none"/>
          <w14:textFill>
            <w14:solidFill>
              <w14:schemeClr w14:val="tx1"/>
            </w14:solidFill>
          </w14:textFill>
        </w:rPr>
        <w:t>工程测量、不动产测绘、摄影测量与遥感、地图制图、电子地图等技术方向的应用和生产。</w:t>
      </w:r>
    </w:p>
    <w:p>
      <w:pPr>
        <w:pStyle w:val="259"/>
        <w:spacing w:before="240" w:after="240"/>
        <w:outlineLvl w:val="0"/>
        <w:rPr>
          <w:color w:val="000000" w:themeColor="text1"/>
          <w:highlight w:val="none"/>
          <w14:textFill>
            <w14:solidFill>
              <w14:schemeClr w14:val="tx1"/>
            </w14:solidFill>
          </w14:textFill>
        </w:rPr>
      </w:pPr>
      <w:bookmarkStart w:id="9" w:name="_Toc3692"/>
      <w:r>
        <w:rPr>
          <w:rFonts w:hint="eastAsia"/>
          <w:color w:val="000000" w:themeColor="text1"/>
          <w:highlight w:val="none"/>
          <w14:textFill>
            <w14:solidFill>
              <w14:schemeClr w14:val="tx1"/>
            </w14:solidFill>
          </w14:textFill>
        </w:rPr>
        <w:t>规范性引用文件</w:t>
      </w:r>
      <w:bookmarkEnd w:id="9"/>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下列文件中的</w:t>
      </w:r>
      <w:r>
        <w:rPr>
          <w:color w:val="000000" w:themeColor="text1"/>
          <w:highlight w:val="none"/>
          <w14:textFill>
            <w14:solidFill>
              <w14:schemeClr w14:val="tx1"/>
            </w14:solidFill>
          </w14:textFill>
        </w:rPr>
        <w:t>内容通过文中</w:t>
      </w:r>
      <w:r>
        <w:rPr>
          <w:rFonts w:hint="eastAsia"/>
          <w:color w:val="000000" w:themeColor="text1"/>
          <w:highlight w:val="none"/>
          <w14:textFill>
            <w14:solidFill>
              <w14:schemeClr w14:val="tx1"/>
            </w14:solidFill>
          </w14:textFill>
        </w:rPr>
        <w:t>的</w:t>
      </w:r>
      <w:r>
        <w:rPr>
          <w:color w:val="000000" w:themeColor="text1"/>
          <w:highlight w:val="none"/>
          <w14:textFill>
            <w14:solidFill>
              <w14:schemeClr w14:val="tx1"/>
            </w14:solidFill>
          </w14:textFill>
        </w:rPr>
        <w:t>规范性引用而构成本文件必不可少的条款。其中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注日期的引用文件，</w:t>
      </w:r>
      <w:r>
        <w:rPr>
          <w:rFonts w:hint="eastAsia"/>
          <w:color w:val="000000" w:themeColor="text1"/>
          <w:highlight w:val="none"/>
          <w14:textFill>
            <w14:solidFill>
              <w14:schemeClr w14:val="tx1"/>
            </w14:solidFill>
          </w14:textFill>
        </w:rPr>
        <w:t>仅</w:t>
      </w:r>
      <w:r>
        <w:rPr>
          <w:color w:val="000000" w:themeColor="text1"/>
          <w:highlight w:val="none"/>
          <w14:textFill>
            <w14:solidFill>
              <w14:schemeClr w14:val="tx1"/>
            </w14:solidFill>
          </w14:textFill>
        </w:rPr>
        <w:t>该日期对应的版本</w:t>
      </w:r>
      <w:r>
        <w:rPr>
          <w:rFonts w:hint="eastAsia"/>
          <w:color w:val="000000" w:themeColor="text1"/>
          <w:highlight w:val="none"/>
          <w14:textFill>
            <w14:solidFill>
              <w14:schemeClr w14:val="tx1"/>
            </w14:solidFill>
          </w14:textFill>
        </w:rPr>
        <w:t>适用</w:t>
      </w:r>
      <w:r>
        <w:rPr>
          <w:color w:val="000000" w:themeColor="text1"/>
          <w:highlight w:val="none"/>
          <w14:textFill>
            <w14:solidFill>
              <w14:schemeClr w14:val="tx1"/>
            </w14:solidFill>
          </w14:textFill>
        </w:rPr>
        <w:t>于本文件；不注日期的引用文件，其最新版本（</w:t>
      </w:r>
      <w:r>
        <w:rPr>
          <w:rFonts w:hint="eastAsia"/>
          <w:color w:val="000000" w:themeColor="text1"/>
          <w:highlight w:val="none"/>
          <w14:textFill>
            <w14:solidFill>
              <w14:schemeClr w14:val="tx1"/>
            </w14:solidFill>
          </w14:textFill>
        </w:rPr>
        <w:t>包括</w:t>
      </w:r>
      <w:r>
        <w:rPr>
          <w:color w:val="000000" w:themeColor="text1"/>
          <w:highlight w:val="none"/>
          <w14:textFill>
            <w14:solidFill>
              <w14:schemeClr w14:val="tx1"/>
            </w14:solidFill>
          </w14:textFill>
        </w:rPr>
        <w:t>所有的修改单）</w:t>
      </w:r>
      <w:r>
        <w:rPr>
          <w:rFonts w:hint="eastAsia"/>
          <w:color w:val="000000" w:themeColor="text1"/>
          <w:highlight w:val="none"/>
          <w14:textFill>
            <w14:solidFill>
              <w14:schemeClr w14:val="tx1"/>
            </w14:solidFill>
          </w14:textFill>
        </w:rPr>
        <w:t>适用</w:t>
      </w:r>
      <w:r>
        <w:rPr>
          <w:color w:val="000000" w:themeColor="text1"/>
          <w:highlight w:val="none"/>
          <w14:textFill>
            <w14:solidFill>
              <w14:schemeClr w14:val="tx1"/>
            </w14:solidFill>
          </w14:textFill>
        </w:rPr>
        <w:t>于本文件</w:t>
      </w:r>
      <w:r>
        <w:rPr>
          <w:rFonts w:hint="eastAsia"/>
          <w:color w:val="000000" w:themeColor="text1"/>
          <w:highlight w:val="none"/>
          <w14:textFill>
            <w14:solidFill>
              <w14:schemeClr w14:val="tx1"/>
            </w14:solidFill>
          </w14:textFill>
        </w:rPr>
        <w:t>。</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 50167</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2014</w:t>
      </w:r>
      <w:r>
        <w:rPr>
          <w:rFonts w:hint="eastAsia" w:ascii="宋体" w:hAnsi="宋体" w:cs="宋体"/>
          <w:color w:val="000000" w:themeColor="text1"/>
          <w:szCs w:val="21"/>
          <w:highlight w:val="none"/>
          <w14:textFill>
            <w14:solidFill>
              <w14:schemeClr w14:val="tx1"/>
            </w14:solidFill>
          </w14:textFill>
        </w:rPr>
        <w:t xml:space="preserve">   工程摄影测量规范</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 55018</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 xml:space="preserve">   工程测量通用规范</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7931</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s="宋体"/>
          <w:color w:val="000000" w:themeColor="text1"/>
          <w:szCs w:val="21"/>
          <w:highlight w:val="none"/>
          <w14:textFill>
            <w14:solidFill>
              <w14:schemeClr w14:val="tx1"/>
            </w14:solidFill>
          </w14:textFill>
        </w:rPr>
        <w:t xml:space="preserve">  1:500 1:1 000 1:2 000 地形图航空摄影测量</w:t>
      </w:r>
      <w:r>
        <w:rPr>
          <w:rFonts w:hint="eastAsia" w:ascii="宋体" w:hAnsi="宋体" w:cs="宋体"/>
          <w:color w:val="000000" w:themeColor="text1"/>
          <w:szCs w:val="21"/>
          <w:highlight w:val="none"/>
          <w:lang w:eastAsia="zh-Hans"/>
          <w14:textFill>
            <w14:solidFill>
              <w14:schemeClr w14:val="tx1"/>
            </w14:solidFill>
          </w14:textFill>
        </w:rPr>
        <w:t>外</w:t>
      </w:r>
      <w:r>
        <w:rPr>
          <w:rFonts w:hint="eastAsia" w:ascii="宋体" w:hAnsi="宋体" w:cs="宋体"/>
          <w:color w:val="000000" w:themeColor="text1"/>
          <w:szCs w:val="21"/>
          <w:highlight w:val="none"/>
          <w14:textFill>
            <w14:solidFill>
              <w14:schemeClr w14:val="tx1"/>
            </w14:solidFill>
          </w14:textFill>
        </w:rPr>
        <w:t>业规范</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12979</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s="宋体"/>
          <w:color w:val="000000" w:themeColor="text1"/>
          <w:szCs w:val="21"/>
          <w:highlight w:val="none"/>
          <w14:textFill>
            <w14:solidFill>
              <w14:schemeClr w14:val="tx1"/>
            </w14:solidFill>
          </w14:textFill>
        </w:rPr>
        <w:t xml:space="preserve">  近景摄影测量规范</w:t>
      </w:r>
    </w:p>
    <w:p>
      <w:pPr>
        <w:spacing w:line="300" w:lineRule="auto"/>
        <w:ind w:firstLine="420"/>
        <w:jc w:val="left"/>
        <w:rPr>
          <w:rFonts w:hint="eastAsia" w:ascii="宋体" w:hAnsi="宋体" w:cs="宋体"/>
          <w:color w:val="000000" w:themeColor="text1"/>
          <w:szCs w:val="21"/>
          <w:highlight w:val="none"/>
          <w:lang w:eastAsia="zh-Hans"/>
          <w14:textFill>
            <w14:solidFill>
              <w14:schemeClr w14:val="tx1"/>
            </w14:solidFill>
          </w14:textFill>
        </w:rPr>
      </w:pPr>
      <w:r>
        <w:rPr>
          <w:rFonts w:hint="eastAsia" w:ascii="宋体" w:hAnsi="宋体" w:cs="宋体"/>
          <w:color w:val="000000" w:themeColor="text1"/>
          <w:szCs w:val="21"/>
          <w:highlight w:val="none"/>
          <w:lang w:eastAsia="zh-Hans"/>
          <w14:textFill>
            <w14:solidFill>
              <w14:schemeClr w14:val="tx1"/>
            </w14:solidFill>
          </w14:textFill>
        </w:rPr>
        <w:t>GB/T 18316</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s="宋体"/>
          <w:color w:val="000000" w:themeColor="text1"/>
          <w:szCs w:val="21"/>
          <w:highlight w:val="none"/>
          <w:lang w:eastAsia="zh-Hans"/>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Hans"/>
          <w14:textFill>
            <w14:solidFill>
              <w14:schemeClr w14:val="tx1"/>
            </w14:solidFill>
          </w14:textFill>
        </w:rPr>
        <w:t>数字测绘成果质量检查与验收</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23236</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2009</w:t>
      </w:r>
      <w:r>
        <w:rPr>
          <w:rFonts w:hint="eastAsia" w:ascii="宋体" w:hAnsi="宋体" w:cs="宋体"/>
          <w:color w:val="000000" w:themeColor="text1"/>
          <w:szCs w:val="21"/>
          <w:highlight w:val="none"/>
          <w14:textFill>
            <w14:solidFill>
              <w14:schemeClr w14:val="tx1"/>
            </w14:solidFill>
          </w14:textFill>
        </w:rPr>
        <w:t xml:space="preserve">  数字航空摄影测量 空中三角测量规范</w:t>
      </w:r>
    </w:p>
    <w:p>
      <w:pPr>
        <w:spacing w:line="300" w:lineRule="auto"/>
        <w:ind w:firstLine="420"/>
        <w:jc w:val="left"/>
        <w:rPr>
          <w:rFonts w:hint="eastAsia" w:ascii="宋体" w:hAnsi="宋体" w:cs="宋体"/>
          <w:color w:val="000000" w:themeColor="text1"/>
          <w:szCs w:val="21"/>
          <w:highlight w:val="none"/>
          <w:lang w:eastAsia="zh-Hans"/>
          <w14:textFill>
            <w14:solidFill>
              <w14:schemeClr w14:val="tx1"/>
            </w14:solidFill>
          </w14:textFill>
        </w:rPr>
      </w:pPr>
      <w:bookmarkStart w:id="10" w:name="OLE_LINK3"/>
      <w:r>
        <w:rPr>
          <w:rFonts w:hint="eastAsia" w:ascii="宋体" w:hAnsi="宋体" w:cs="宋体"/>
          <w:color w:val="000000" w:themeColor="text1"/>
          <w:szCs w:val="21"/>
          <w:highlight w:val="none"/>
          <w:lang w:eastAsia="zh-Hans"/>
          <w14:textFill>
            <w14:solidFill>
              <w14:schemeClr w14:val="tx1"/>
            </w14:solidFill>
          </w14:textFill>
        </w:rPr>
        <w:t>GB/T 24356</w:t>
      </w:r>
      <w:bookmarkEnd w:id="10"/>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2009</w:t>
      </w:r>
      <w:r>
        <w:rPr>
          <w:rFonts w:hint="eastAsia" w:ascii="宋体" w:hAnsi="宋体" w:cs="宋体"/>
          <w:color w:val="000000" w:themeColor="text1"/>
          <w:szCs w:val="21"/>
          <w:highlight w:val="none"/>
          <w:lang w:eastAsia="zh-Hans"/>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Hans"/>
          <w14:textFill>
            <w14:solidFill>
              <w14:schemeClr w14:val="tx1"/>
            </w14:solidFill>
          </w14:textFill>
        </w:rPr>
        <w:t>测绘成果质量检查与验收</w:t>
      </w:r>
    </w:p>
    <w:p>
      <w:pPr>
        <w:spacing w:line="300" w:lineRule="auto"/>
        <w:ind w:firstLine="42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27919</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2011</w:t>
      </w:r>
      <w:r>
        <w:rPr>
          <w:rFonts w:hint="eastAsia" w:ascii="宋体" w:hAnsi="宋体" w:cs="宋体"/>
          <w:color w:val="000000" w:themeColor="text1"/>
          <w:szCs w:val="21"/>
          <w:highlight w:val="none"/>
          <w14:textFill>
            <w14:solidFill>
              <w14:schemeClr w14:val="tx1"/>
            </w14:solidFill>
          </w14:textFill>
        </w:rPr>
        <w:t xml:space="preserve">  IMU/GPS辅助航空摄影技术规范</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27920.1</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2011  数字航空摄影规范 第1部分：框幅式数字航空摄影</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eastAsia="zh-Hans"/>
          <w14:textFill>
            <w14:solidFill>
              <w14:schemeClr w14:val="tx1"/>
            </w14:solidFill>
          </w14:textFill>
        </w:rPr>
        <w:t>GB/T 35628</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2017</w:t>
      </w:r>
      <w:r>
        <w:rPr>
          <w:rFonts w:hint="eastAsia" w:ascii="宋体" w:hAnsi="宋体" w:cs="宋体"/>
          <w:color w:val="000000" w:themeColor="text1"/>
          <w:szCs w:val="21"/>
          <w:highlight w:val="none"/>
          <w:lang w:eastAsia="zh-Hans"/>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Hans"/>
          <w14:textFill>
            <w14:solidFill>
              <w14:schemeClr w14:val="tx1"/>
            </w14:solidFill>
          </w14:textFill>
        </w:rPr>
        <w:t>实景地图数据产品</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38058</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2019  民用多旋翼无人机系统试验方法</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bookmarkStart w:id="11" w:name="_Hlk99232319"/>
      <w:r>
        <w:rPr>
          <w:rFonts w:hint="eastAsia" w:ascii="宋体" w:hAnsi="宋体" w:cs="宋体"/>
          <w:color w:val="000000" w:themeColor="text1"/>
          <w:szCs w:val="21"/>
          <w:highlight w:val="none"/>
          <w14:textFill>
            <w14:solidFill>
              <w14:schemeClr w14:val="tx1"/>
            </w14:solidFill>
          </w14:textFill>
        </w:rPr>
        <w:t>GB/T 38997</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2020</w:t>
      </w:r>
      <w:bookmarkEnd w:id="11"/>
      <w:r>
        <w:rPr>
          <w:rFonts w:hint="eastAsia" w:ascii="宋体" w:hAnsi="宋体" w:cs="宋体"/>
          <w:color w:val="000000" w:themeColor="text1"/>
          <w:szCs w:val="21"/>
          <w:highlight w:val="none"/>
          <w14:textFill>
            <w14:solidFill>
              <w14:schemeClr w14:val="tx1"/>
            </w14:solidFill>
          </w14:textFill>
        </w:rPr>
        <w:t xml:space="preserve">  轻小型多旋翼无人机飞行控制与导航通用要求</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39610</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2020  倾斜数字航空摄影技术规程</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39612</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2020</w:t>
      </w:r>
      <w:r>
        <w:rPr>
          <w:rFonts w:hint="eastAsia" w:ascii="宋体" w:hAnsi="宋体" w:cs="宋体"/>
          <w:color w:val="000000" w:themeColor="text1"/>
          <w:szCs w:val="21"/>
          <w:highlight w:val="none"/>
          <w14:textFill>
            <w14:solidFill>
              <w14:schemeClr w14:val="tx1"/>
            </w14:solidFill>
          </w14:textFill>
        </w:rPr>
        <w:t xml:space="preserve">  低空数字航摄与数据处理规范</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eastAsia="zh-Hans"/>
          <w14:textFill>
            <w14:solidFill>
              <w14:schemeClr w14:val="tx1"/>
            </w14:solidFill>
          </w14:textFill>
        </w:rPr>
        <w:t>GB/T 41454</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2022</w:t>
      </w:r>
      <w:r>
        <w:rPr>
          <w:rFonts w:hint="eastAsia" w:ascii="宋体" w:hAnsi="宋体" w:cs="宋体"/>
          <w:color w:val="000000" w:themeColor="text1"/>
          <w:szCs w:val="21"/>
          <w:highlight w:val="none"/>
          <w:lang w:eastAsia="zh-Hans"/>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Hans"/>
          <w14:textFill>
            <w14:solidFill>
              <w14:schemeClr w14:val="tx1"/>
            </w14:solidFill>
          </w14:textFill>
        </w:rPr>
        <w:t>实景影像数据产品质量检查与验收</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51212</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2016  建筑信息模型应用统一标准</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GB/T 51362—2019  制造工业工程设计信息模型应用标准</w:t>
      </w:r>
    </w:p>
    <w:p>
      <w:pPr>
        <w:pStyle w:val="258"/>
        <w:spacing w:line="300" w:lineRule="auto"/>
        <w:ind w:firstLine="420"/>
        <w:jc w:val="left"/>
        <w:rPr>
          <w:rFonts w:hAnsi="宋体" w:cs="宋体"/>
          <w:color w:val="000000" w:themeColor="text1"/>
          <w:szCs w:val="21"/>
          <w:highlight w:val="none"/>
          <w14:textFill>
            <w14:solidFill>
              <w14:schemeClr w14:val="tx1"/>
            </w14:solidFill>
          </w14:textFill>
        </w:rPr>
      </w:pPr>
      <w:r>
        <w:rPr>
          <w:rFonts w:hint="eastAsia" w:hAnsi="宋体" w:cs="宋体"/>
          <w:color w:val="000000" w:themeColor="text1"/>
          <w:szCs w:val="21"/>
          <w:highlight w:val="none"/>
          <w14:textFill>
            <w14:solidFill>
              <w14:schemeClr w14:val="tx1"/>
            </w14:solidFill>
          </w14:textFill>
        </w:rPr>
        <w:t>CH/T 1054</w:t>
      </w:r>
      <w:r>
        <w:rPr>
          <w:rFonts w:hint="eastAsia" w:hAnsi="宋体" w:cs="宋体"/>
          <w:color w:val="000000" w:themeColor="text1"/>
          <w:szCs w:val="15"/>
          <w:highlight w:val="none"/>
          <w14:textFill>
            <w14:solidFill>
              <w14:schemeClr w14:val="tx1"/>
            </w14:solidFill>
          </w14:textFill>
        </w:rPr>
        <w:t>—</w:t>
      </w:r>
      <w:r>
        <w:rPr>
          <w:rFonts w:hint="eastAsia" w:hAnsi="宋体" w:cs="宋体"/>
          <w:color w:val="000000" w:themeColor="text1"/>
          <w:szCs w:val="21"/>
          <w:highlight w:val="none"/>
          <w14:textFill>
            <w14:solidFill>
              <w14:schemeClr w14:val="tx1"/>
            </w14:solidFill>
          </w14:textFill>
        </w:rPr>
        <w:t>2022  无人机航空摄影成果质量检查与验收</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CH/</w:t>
      </w:r>
      <w:r>
        <w:rPr>
          <w:rFonts w:hint="eastAsia" w:ascii="宋体" w:hAnsi="宋体" w:cs="宋体"/>
          <w:color w:val="000000" w:themeColor="text1"/>
          <w:szCs w:val="21"/>
          <w:highlight w:val="none"/>
          <w:lang w:val="en-US" w:eastAsia="zh-CN"/>
          <w14:textFill>
            <w14:solidFill>
              <w14:schemeClr w14:val="tx1"/>
            </w14:solidFill>
          </w14:textFill>
        </w:rPr>
        <w:t>T</w:t>
      </w:r>
      <w:r>
        <w:rPr>
          <w:rFonts w:hint="eastAsia" w:ascii="宋体" w:hAnsi="宋体" w:cs="宋体"/>
          <w:color w:val="000000" w:themeColor="text1"/>
          <w:szCs w:val="21"/>
          <w:highlight w:val="none"/>
          <w14:textFill>
            <w14:solidFill>
              <w14:schemeClr w14:val="tx1"/>
            </w14:solidFill>
          </w14:textFill>
        </w:rPr>
        <w:t xml:space="preserve"> 3003</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 xml:space="preserve">  低空数字航空摄影测量内业规范</w:t>
      </w:r>
    </w:p>
    <w:p>
      <w:pPr>
        <w:spacing w:line="300" w:lineRule="auto"/>
        <w:ind w:firstLine="42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CH/</w:t>
      </w:r>
      <w:r>
        <w:rPr>
          <w:rFonts w:hint="eastAsia" w:ascii="宋体" w:hAnsi="宋体" w:cs="宋体"/>
          <w:color w:val="000000" w:themeColor="text1"/>
          <w:szCs w:val="21"/>
          <w:highlight w:val="none"/>
          <w:lang w:val="en-US" w:eastAsia="zh-CN"/>
          <w14:textFill>
            <w14:solidFill>
              <w14:schemeClr w14:val="tx1"/>
            </w14:solidFill>
          </w14:textFill>
        </w:rPr>
        <w:t>H</w:t>
      </w:r>
      <w:r>
        <w:rPr>
          <w:rFonts w:hint="eastAsia" w:ascii="宋体" w:hAnsi="宋体" w:cs="宋体"/>
          <w:color w:val="000000" w:themeColor="text1"/>
          <w:szCs w:val="21"/>
          <w:highlight w:val="none"/>
          <w14:textFill>
            <w14:solidFill>
              <w14:schemeClr w14:val="tx1"/>
            </w14:solidFill>
          </w14:textFill>
        </w:rPr>
        <w:t xml:space="preserve"> 3004</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 xml:space="preserve">  低空数字航空摄影测量外业规范</w:t>
      </w:r>
    </w:p>
    <w:p>
      <w:pPr>
        <w:spacing w:line="300" w:lineRule="auto"/>
        <w:ind w:firstLine="420"/>
        <w:jc w:val="left"/>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CH/T 3005</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2021  低空数字航空摄影规范</w:t>
      </w:r>
    </w:p>
    <w:p>
      <w:pPr>
        <w:spacing w:line="300"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CH/Z 3002</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2010</w:t>
      </w:r>
      <w:r>
        <w:rPr>
          <w:rFonts w:hint="eastAsia" w:ascii="宋体" w:hAnsi="宋体" w:cs="宋体"/>
          <w:color w:val="000000" w:themeColor="text1"/>
          <w:szCs w:val="21"/>
          <w:highlight w:val="none"/>
          <w14:textFill>
            <w14:solidFill>
              <w14:schemeClr w14:val="tx1"/>
            </w14:solidFill>
          </w14:textFill>
        </w:rPr>
        <w:t xml:space="preserve">  无人机航摄系统技术要求</w:t>
      </w:r>
    </w:p>
    <w:p>
      <w:pPr>
        <w:pStyle w:val="259"/>
        <w:spacing w:before="240" w:after="240"/>
        <w:outlineLvl w:val="0"/>
        <w:rPr>
          <w:color w:val="000000" w:themeColor="text1"/>
          <w:highlight w:val="none"/>
          <w14:textFill>
            <w14:solidFill>
              <w14:schemeClr w14:val="tx1"/>
            </w14:solidFill>
          </w14:textFill>
        </w:rPr>
      </w:pPr>
      <w:bookmarkStart w:id="12" w:name="_Toc30835"/>
      <w:r>
        <w:rPr>
          <w:rFonts w:hint="eastAsia"/>
          <w:color w:val="000000" w:themeColor="text1"/>
          <w:highlight w:val="none"/>
          <w14:textFill>
            <w14:solidFill>
              <w14:schemeClr w14:val="tx1"/>
            </w14:solidFill>
          </w14:textFill>
        </w:rPr>
        <w:t>术语</w:t>
      </w:r>
      <w:r>
        <w:rPr>
          <w:color w:val="000000" w:themeColor="text1"/>
          <w:highlight w:val="none"/>
          <w14:textFill>
            <w14:solidFill>
              <w14:schemeClr w14:val="tx1"/>
            </w14:solidFill>
          </w14:textFill>
        </w:rPr>
        <w:t>和定义</w:t>
      </w:r>
      <w:bookmarkEnd w:id="12"/>
    </w:p>
    <w:p>
      <w:pPr>
        <w:pStyle w:val="258"/>
        <w:ind w:firstLine="420"/>
        <w:rPr>
          <w:rFonts w:asci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下列术语和定义适用于本文件。</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优视摄影测量  optimized views photogrammetry</w:t>
      </w:r>
    </w:p>
    <w:p>
      <w:pPr>
        <w:spacing w:line="276"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观测场景对象的三维概略模型作为规划依据，通过立体观测采样生成初始视角，结合可观测性约束分析进行视角优化选取，形成以观测点设置和无人机航摄规划路径为主要技术载体形式，同时满足多类型测量应用需求的摄影测量方法。</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观测视角  observation views</w:t>
      </w:r>
    </w:p>
    <w:p>
      <w:pPr>
        <w:spacing w:line="276"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针对特定的场景对象，在观测采集规划及实施中所设定和实际采用的摄影相机内外参数配置，包括摄站位置、摄影主光轴方向、像主点坐标、焦距、镜头畸变参数、像元尺寸、成像尺寸、摄站数量、摄站之间角度等。</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云台相机  gimbal camera</w:t>
      </w:r>
    </w:p>
    <w:p>
      <w:pPr>
        <w:spacing w:line="276"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摄影姿态角度可以在多个轴向自由度上控制调节的成像系统，其对姿态角度的调整可通过对搭载平台的控制间接实现。</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摄影姿态角 photography attitude angles</w:t>
      </w:r>
    </w:p>
    <w:p>
      <w:pPr>
        <w:spacing w:line="276"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指相机坐标系与导航坐标系之间的旋转角度关系，包括俯仰角（摄影主光轴与水平面之间的夹）、偏航角</w:t>
      </w:r>
      <w:r>
        <w:rPr>
          <w:rFonts w:ascii="宋体" w:hAnsi="宋体"/>
          <w:color w:val="000000" w:themeColor="text1"/>
          <w:szCs w:val="21"/>
          <w:highlight w:val="none"/>
          <w14:textFill>
            <w14:solidFill>
              <w14:schemeClr w14:val="tx1"/>
            </w14:solidFill>
          </w14:textFill>
        </w:rPr>
        <w:softHyphen/>
      </w:r>
      <w:r>
        <w:rPr>
          <w:rFonts w:hint="eastAsia" w:ascii="宋体" w:hAnsi="宋体"/>
          <w:color w:val="000000" w:themeColor="text1"/>
          <w:szCs w:val="21"/>
          <w:highlight w:val="none"/>
          <w14:textFill>
            <w14:solidFill>
              <w14:schemeClr w14:val="tx1"/>
            </w14:solidFill>
          </w14:textFill>
        </w:rPr>
        <w:t>（影主光轴在水平面的投影与导航坐标系对应轴向之间的夹角）、滚转角（相机坐标系绕摄影主光轴方向旋转的角度）。</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三维概略模型  3D rough mesh model</w:t>
      </w:r>
    </w:p>
    <w:p>
      <w:pPr>
        <w:spacing w:line="276"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基于遥感获取、预飞行采集、设计导入等多种方式生成制作的，带有地理空间坐标、能够表示场景对象空间几何结构的三维网格模型。</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平均空间分辨率  average sample distance</w:t>
      </w:r>
    </w:p>
    <w:p>
      <w:pPr>
        <w:spacing w:line="276"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影像能够区分或辨识的最小空间尺寸是为空间分辨率，对于数字设备或影像，其指单位像元所对应场景对象表面的距离范围。顾及采集过程中的视距变化，以所有采集影像或整体输出成果的空间分辨率平均值定义指代。</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相邻影像重叠率  overlap rate of adjacent images</w:t>
      </w:r>
    </w:p>
    <w:p>
      <w:pPr>
        <w:spacing w:line="276" w:lineRule="auto"/>
        <w:ind w:firstLine="42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相邻航摄影像重叠区域范围面积与影像幅面之间的比率。在优视摄影测量中不区分为航向重叠和旁向重叠，仅指代相邻观测采样对应影像之间的重叠。</w:t>
      </w:r>
    </w:p>
    <w:p>
      <w:pPr>
        <w:pStyle w:val="260"/>
        <w:spacing w:before="120" w:after="120"/>
        <w:rPr>
          <w:color w:val="000000" w:themeColor="text1"/>
          <w:highlight w:val="none"/>
          <w14:textFill>
            <w14:solidFill>
              <w14:schemeClr w14:val="tx1"/>
            </w14:solidFill>
          </w14:textFill>
        </w:rPr>
      </w:pPr>
    </w:p>
    <w:p>
      <w:pPr>
        <w:pStyle w:val="260"/>
        <w:numPr>
          <w:ilvl w:val="1"/>
          <w:numId w:val="0"/>
        </w:numPr>
        <w:spacing w:before="120" w:after="120"/>
        <w:ind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立体观测采样  stereopsis sampling</w:t>
      </w:r>
    </w:p>
    <w:p>
      <w:pPr>
        <w:pStyle w:val="258"/>
        <w:ind w:firstLine="42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以立体观测所涉及的空间分辨率和重叠率为条件设置，在场景对象的概略模型表面所进行的均匀采样。采样点集能够代表概略模型的几何结构，采样点法向量关联摄影主光轴，并且相邻采样点构成立体观测。</w:t>
      </w:r>
    </w:p>
    <w:p>
      <w:pPr>
        <w:pStyle w:val="259"/>
        <w:spacing w:before="240" w:after="240"/>
        <w:outlineLvl w:val="0"/>
        <w:rPr>
          <w:color w:val="000000" w:themeColor="text1"/>
          <w:highlight w:val="none"/>
          <w14:textFill>
            <w14:solidFill>
              <w14:schemeClr w14:val="tx1"/>
            </w14:solidFill>
          </w14:textFill>
        </w:rPr>
      </w:pPr>
      <w:bookmarkStart w:id="13" w:name="_Toc12120"/>
      <w:r>
        <w:rPr>
          <w:rFonts w:hint="eastAsia"/>
          <w:color w:val="000000" w:themeColor="text1"/>
          <w:highlight w:val="none"/>
          <w14:textFill>
            <w14:solidFill>
              <w14:schemeClr w14:val="tx1"/>
            </w14:solidFill>
          </w14:textFill>
        </w:rPr>
        <w:t>缩略语</w:t>
      </w:r>
      <w:bookmarkEnd w:id="13"/>
    </w:p>
    <w:p>
      <w:pPr>
        <w:pStyle w:val="258"/>
        <w:ind w:firstLine="42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下列缩略语适用于本文件。</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BA：光束法平差（Bundle Adjustment）</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DSM：数字表面模型（Digital Surface Model）</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GNSS：全球导航卫星系统（Global Navigation Satellite System）</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IMU：惯性测量单元（Inertial Measurement Unit）</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MVS：多视立体视觉（Multiple View Stereo）</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POS：定位定姿系统（Position and Orientation System）</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RTK：实时动态测量（Real Time Kinematic）</w:t>
      </w:r>
    </w:p>
    <w:p>
      <w:pPr>
        <w:spacing w:line="276" w:lineRule="auto"/>
        <w:ind w:firstLine="42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SFM：由运动到结构（Structure From Motion）</w:t>
      </w:r>
    </w:p>
    <w:p>
      <w:pPr>
        <w:pStyle w:val="259"/>
        <w:spacing w:before="240" w:after="240"/>
        <w:outlineLvl w:val="0"/>
        <w:rPr>
          <w:color w:val="000000" w:themeColor="text1"/>
          <w:highlight w:val="none"/>
          <w14:textFill>
            <w14:solidFill>
              <w14:schemeClr w14:val="tx1"/>
            </w14:solidFill>
          </w14:textFill>
        </w:rPr>
      </w:pPr>
      <w:bookmarkStart w:id="14" w:name="_Toc17069"/>
      <w:r>
        <w:rPr>
          <w:rFonts w:hint="eastAsia"/>
          <w:color w:val="000000" w:themeColor="text1"/>
          <w:highlight w:val="none"/>
          <w14:textFill>
            <w14:solidFill>
              <w14:schemeClr w14:val="tx1"/>
            </w14:solidFill>
          </w14:textFill>
        </w:rPr>
        <w:t>基本要求</w:t>
      </w:r>
      <w:bookmarkEnd w:id="14"/>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飞行平台性能配置要求</w:t>
      </w:r>
    </w:p>
    <w:p>
      <w:pPr>
        <w:spacing w:line="276" w:lineRule="auto"/>
        <w:ind w:firstLine="42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飞行</w:t>
      </w:r>
      <w:r>
        <w:rPr>
          <w:rFonts w:hint="eastAsia" w:ascii="宋体" w:hAnsi="宋体"/>
          <w:color w:val="000000" w:themeColor="text1"/>
          <w:szCs w:val="21"/>
          <w:highlight w:val="none"/>
          <w14:textFill>
            <w14:solidFill>
              <w14:schemeClr w14:val="tx1"/>
            </w14:solidFill>
          </w14:textFill>
        </w:rPr>
        <w:t>平台性能配置应满足以下要求：</w:t>
      </w:r>
    </w:p>
    <w:p>
      <w:pPr>
        <w:pStyle w:val="362"/>
        <w:numPr>
          <w:ilvl w:val="0"/>
          <w:numId w:val="28"/>
        </w:numPr>
        <w:spacing w:line="276" w:lineRule="auto"/>
        <w:ind w:firstLineChars="0"/>
        <w:rPr>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动力系统为多旋翼构型；</w:t>
      </w:r>
    </w:p>
    <w:p>
      <w:pPr>
        <w:pStyle w:val="362"/>
        <w:numPr>
          <w:ilvl w:val="0"/>
          <w:numId w:val="28"/>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对向电机轴距小于1</w:t>
      </w:r>
      <w:r>
        <w:rPr>
          <w:rFonts w:ascii="宋体" w:hAnsi="宋体"/>
          <w:color w:val="000000" w:themeColor="text1"/>
          <w:szCs w:val="21"/>
          <w:highlight w:val="none"/>
          <w14:textFill>
            <w14:solidFill>
              <w14:schemeClr w14:val="tx1"/>
            </w14:solidFill>
          </w14:textFill>
        </w:rPr>
        <w:t>000</w:t>
      </w:r>
      <w:r>
        <w:rPr>
          <w:rFonts w:hint="eastAsia" w:ascii="宋体" w:hAnsi="宋体"/>
          <w:color w:val="000000" w:themeColor="text1"/>
          <w:szCs w:val="21"/>
          <w:highlight w:val="none"/>
          <w14:textFill>
            <w14:solidFill>
              <w14:schemeClr w14:val="tx1"/>
            </w14:solidFill>
          </w14:textFill>
        </w:rPr>
        <w:t>mm，特定条件下轴距不超过最小穿行通道间距的1/</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p>
    <w:p>
      <w:pPr>
        <w:pStyle w:val="362"/>
        <w:numPr>
          <w:ilvl w:val="0"/>
          <w:numId w:val="28"/>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起飞重量大于1</w:t>
      </w:r>
      <w:r>
        <w:rPr>
          <w:rFonts w:ascii="宋体" w:hAnsi="宋体"/>
          <w:color w:val="000000" w:themeColor="text1"/>
          <w:szCs w:val="21"/>
          <w:highlight w:val="none"/>
          <w14:textFill>
            <w14:solidFill>
              <w14:schemeClr w14:val="tx1"/>
            </w14:solidFill>
          </w14:textFill>
        </w:rPr>
        <w:t>000</w:t>
      </w:r>
      <w:r>
        <w:rPr>
          <w:rFonts w:hint="eastAsia" w:ascii="宋体" w:hAnsi="宋体"/>
          <w:color w:val="000000" w:themeColor="text1"/>
          <w:szCs w:val="21"/>
          <w:highlight w:val="none"/>
          <w14:textFill>
            <w14:solidFill>
              <w14:schemeClr w14:val="tx1"/>
            </w14:solidFill>
          </w14:textFill>
        </w:rPr>
        <w:t>g；</w:t>
      </w:r>
    </w:p>
    <w:p>
      <w:pPr>
        <w:pStyle w:val="362"/>
        <w:numPr>
          <w:ilvl w:val="0"/>
          <w:numId w:val="28"/>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单架次负载飞行续航时间大于2</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分钟；</w:t>
      </w:r>
    </w:p>
    <w:p>
      <w:pPr>
        <w:pStyle w:val="362"/>
        <w:numPr>
          <w:ilvl w:val="0"/>
          <w:numId w:val="28"/>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抗风能力优于5级（8m/s）；</w:t>
      </w:r>
    </w:p>
    <w:p>
      <w:pPr>
        <w:pStyle w:val="362"/>
        <w:numPr>
          <w:ilvl w:val="0"/>
          <w:numId w:val="28"/>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当应用场景或观测对象含有朝向向下的待观测部位时，飞行平台</w:t>
      </w:r>
      <w:r>
        <w:rPr>
          <w:rFonts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14:textFill>
            <w14:solidFill>
              <w14:schemeClr w14:val="tx1"/>
            </w14:solidFill>
          </w14:textFill>
        </w:rPr>
        <w:t>支持附云台载荷上挂或可前置1</w:t>
      </w:r>
      <w:r>
        <w:rPr>
          <w:rFonts w:ascii="宋体" w:hAnsi="宋体"/>
          <w:color w:val="000000" w:themeColor="text1"/>
          <w:szCs w:val="21"/>
          <w:highlight w:val="none"/>
          <w14:textFill>
            <w14:solidFill>
              <w14:schemeClr w14:val="tx1"/>
            </w14:solidFill>
          </w14:textFill>
        </w:rPr>
        <w:t>80</w:t>
      </w:r>
      <w:r>
        <w:rPr>
          <w:rFonts w:hint="eastAsia" w:ascii="宋体" w:hAnsi="宋体"/>
          <w:color w:val="000000" w:themeColor="text1"/>
          <w:szCs w:val="21"/>
          <w:highlight w:val="none"/>
          <w14:textFill>
            <w14:solidFill>
              <w14:schemeClr w14:val="tx1"/>
            </w14:solidFill>
          </w14:textFill>
        </w:rPr>
        <w:t>°俯仰云台。</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无人机飞行控制系统要求</w:t>
      </w:r>
    </w:p>
    <w:p>
      <w:pPr>
        <w:spacing w:line="276" w:lineRule="auto"/>
        <w:ind w:left="420"/>
        <w:rPr>
          <w:rFonts w:ascii="宋体" w:hAnsi="宋体"/>
          <w:color w:val="000000" w:themeColor="text1"/>
          <w:szCs w:val="21"/>
          <w:highlight w:val="none"/>
          <w14:textFill>
            <w14:solidFill>
              <w14:schemeClr w14:val="tx1"/>
            </w14:solidFill>
          </w14:textFill>
        </w:rPr>
      </w:pPr>
      <w:bookmarkStart w:id="15" w:name="OLE_LINK1"/>
      <w:r>
        <w:rPr>
          <w:rFonts w:hint="eastAsia" w:ascii="宋体" w:hAnsi="宋体"/>
          <w:color w:val="000000" w:themeColor="text1"/>
          <w:szCs w:val="21"/>
          <w:highlight w:val="none"/>
          <w14:textFill>
            <w14:solidFill>
              <w14:schemeClr w14:val="tx1"/>
            </w14:solidFill>
          </w14:textFill>
        </w:rPr>
        <w:t>无人机飞行控制系统应满足以下要求：</w:t>
      </w:r>
      <w:bookmarkEnd w:id="15"/>
    </w:p>
    <w:p>
      <w:pPr>
        <w:pStyle w:val="362"/>
        <w:numPr>
          <w:ilvl w:val="0"/>
          <w:numId w:val="29"/>
        </w:numPr>
        <w:spacing w:line="276" w:lineRule="auto"/>
        <w:ind w:firstLineChars="0"/>
        <w:rPr>
          <w:rFonts w:ascii="宋体" w:hAnsi="宋体"/>
          <w:color w:val="000000" w:themeColor="text1"/>
          <w:szCs w:val="21"/>
          <w:highlight w:val="none"/>
          <w14:textFill>
            <w14:solidFill>
              <w14:schemeClr w14:val="tx1"/>
            </w14:solidFill>
          </w14:textFill>
        </w:rPr>
      </w:pPr>
      <w:bookmarkStart w:id="16" w:name="OLE_LINK2"/>
      <w:r>
        <w:rPr>
          <w:rFonts w:hint="eastAsia" w:ascii="宋体" w:hAnsi="宋体"/>
          <w:color w:val="000000" w:themeColor="text1"/>
          <w:szCs w:val="21"/>
          <w:highlight w:val="none"/>
          <w14:textFill>
            <w14:solidFill>
              <w14:schemeClr w14:val="tx1"/>
            </w14:solidFill>
          </w14:textFill>
        </w:rPr>
        <w:t>悬停定位精度（GPS）水平</w:t>
      </w:r>
      <w:r>
        <w:rPr>
          <w:rFonts w:hint="eastAsia" w:ascii="宋体" w:hAnsi="宋体"/>
          <w:color w:val="000000" w:themeColor="text1"/>
          <w:szCs w:val="21"/>
          <w:highlight w:val="none"/>
          <w:lang w:val="en-US" w:eastAsia="zh-CN"/>
          <w14:textFill>
            <w14:solidFill>
              <w14:schemeClr w14:val="tx1"/>
            </w14:solidFill>
          </w14:textFill>
        </w:rPr>
        <w:t>小</w:t>
      </w:r>
      <w:r>
        <w:rPr>
          <w:rFonts w:hint="eastAsia" w:ascii="宋体" w:hAnsi="宋体"/>
          <w:color w:val="000000" w:themeColor="text1"/>
          <w:szCs w:val="21"/>
          <w:highlight w:val="none"/>
          <w14:textFill>
            <w14:solidFill>
              <w14:schemeClr w14:val="tx1"/>
            </w14:solidFill>
          </w14:textFill>
        </w:rPr>
        <w:t>于±1</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m，垂直优于±</w:t>
      </w:r>
      <w:r>
        <w:rPr>
          <w:rFonts w:ascii="宋体" w:hAnsi="宋体"/>
          <w:color w:val="000000" w:themeColor="text1"/>
          <w:szCs w:val="21"/>
          <w:highlight w:val="none"/>
          <w14:textFill>
            <w14:solidFill>
              <w14:schemeClr w14:val="tx1"/>
            </w14:solidFill>
          </w14:textFill>
        </w:rPr>
        <w:t>0.5</w:t>
      </w:r>
      <w:r>
        <w:rPr>
          <w:rFonts w:hint="eastAsia" w:ascii="宋体" w:hAnsi="宋体"/>
          <w:color w:val="000000" w:themeColor="text1"/>
          <w:szCs w:val="21"/>
          <w:highlight w:val="none"/>
          <w14:textFill>
            <w14:solidFill>
              <w14:schemeClr w14:val="tx1"/>
            </w14:solidFill>
          </w14:textFill>
        </w:rPr>
        <w:t>m；（RTK）水平</w:t>
      </w:r>
      <w:r>
        <w:rPr>
          <w:rFonts w:hint="eastAsia" w:ascii="宋体" w:hAnsi="宋体"/>
          <w:color w:val="000000" w:themeColor="text1"/>
          <w:szCs w:val="21"/>
          <w:highlight w:val="none"/>
          <w:lang w:val="en-US" w:eastAsia="zh-CN"/>
          <w14:textFill>
            <w14:solidFill>
              <w14:schemeClr w14:val="tx1"/>
            </w14:solidFill>
          </w14:textFill>
        </w:rPr>
        <w:t>小</w:t>
      </w:r>
      <w:r>
        <w:rPr>
          <w:rFonts w:hint="eastAsia" w:ascii="宋体" w:hAnsi="宋体"/>
          <w:color w:val="000000" w:themeColor="text1"/>
          <w:szCs w:val="21"/>
          <w:highlight w:val="none"/>
          <w14:textFill>
            <w14:solidFill>
              <w14:schemeClr w14:val="tx1"/>
            </w14:solidFill>
          </w14:textFill>
        </w:rPr>
        <w:t>于±</w:t>
      </w:r>
      <w:r>
        <w:rPr>
          <w:rFonts w:ascii="宋体" w:hAnsi="宋体"/>
          <w:color w:val="000000" w:themeColor="text1"/>
          <w:szCs w:val="21"/>
          <w:highlight w:val="none"/>
          <w14:textFill>
            <w14:solidFill>
              <w14:schemeClr w14:val="tx1"/>
            </w14:solidFill>
          </w14:textFill>
        </w:rPr>
        <w:t>0.1</w:t>
      </w:r>
      <w:r>
        <w:rPr>
          <w:rFonts w:hint="eastAsia" w:ascii="宋体" w:hAnsi="宋体"/>
          <w:color w:val="000000" w:themeColor="text1"/>
          <w:szCs w:val="21"/>
          <w:highlight w:val="none"/>
          <w14:textFill>
            <w14:solidFill>
              <w14:schemeClr w14:val="tx1"/>
            </w14:solidFill>
          </w14:textFill>
        </w:rPr>
        <w:t>m，垂直</w:t>
      </w:r>
      <w:r>
        <w:rPr>
          <w:rFonts w:hint="eastAsia" w:ascii="宋体" w:hAnsi="宋体"/>
          <w:color w:val="000000" w:themeColor="text1"/>
          <w:szCs w:val="21"/>
          <w:highlight w:val="none"/>
          <w:lang w:val="en-US" w:eastAsia="zh-CN"/>
          <w14:textFill>
            <w14:solidFill>
              <w14:schemeClr w14:val="tx1"/>
            </w14:solidFill>
          </w14:textFill>
        </w:rPr>
        <w:t>小</w:t>
      </w:r>
      <w:r>
        <w:rPr>
          <w:rFonts w:hint="eastAsia" w:ascii="宋体" w:hAnsi="宋体"/>
          <w:color w:val="000000" w:themeColor="text1"/>
          <w:szCs w:val="21"/>
          <w:highlight w:val="none"/>
          <w14:textFill>
            <w14:solidFill>
              <w14:schemeClr w14:val="tx1"/>
            </w14:solidFill>
          </w14:textFill>
        </w:rPr>
        <w:t>于±</w:t>
      </w:r>
      <w:r>
        <w:rPr>
          <w:rFonts w:ascii="宋体" w:hAnsi="宋体"/>
          <w:color w:val="000000" w:themeColor="text1"/>
          <w:szCs w:val="21"/>
          <w:highlight w:val="none"/>
          <w14:textFill>
            <w14:solidFill>
              <w14:schemeClr w14:val="tx1"/>
            </w14:solidFill>
          </w14:textFill>
        </w:rPr>
        <w:t>0.1</w:t>
      </w:r>
      <w:r>
        <w:rPr>
          <w:rFonts w:hint="eastAsia" w:ascii="宋体" w:hAnsi="宋体"/>
          <w:color w:val="000000" w:themeColor="text1"/>
          <w:szCs w:val="21"/>
          <w:highlight w:val="none"/>
          <w14:textFill>
            <w14:solidFill>
              <w14:schemeClr w14:val="tx1"/>
            </w14:solidFill>
          </w14:textFill>
        </w:rPr>
        <w:t>m ；</w:t>
      </w:r>
    </w:p>
    <w:p>
      <w:pPr>
        <w:pStyle w:val="362"/>
        <w:numPr>
          <w:ilvl w:val="0"/>
          <w:numId w:val="29"/>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无人机或飞行平台飞行控制系统具有云台相机控制接口；</w:t>
      </w:r>
    </w:p>
    <w:p>
      <w:pPr>
        <w:pStyle w:val="362"/>
        <w:numPr>
          <w:ilvl w:val="0"/>
          <w:numId w:val="29"/>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无人机飞行控制系统支持航线（航路点及相机姿态）上传导入及实际执飞航线（飞行日志）下载导出；</w:t>
      </w:r>
    </w:p>
    <w:p>
      <w:pPr>
        <w:pStyle w:val="362"/>
        <w:numPr>
          <w:ilvl w:val="0"/>
          <w:numId w:val="29"/>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无人机飞行控制系统支持基于导入航线的航摄自主控制实施模式；</w:t>
      </w:r>
    </w:p>
    <w:p>
      <w:pPr>
        <w:pStyle w:val="362"/>
        <w:numPr>
          <w:ilvl w:val="0"/>
          <w:numId w:val="29"/>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其他要求按</w:t>
      </w:r>
      <w:r>
        <w:rPr>
          <w:rFonts w:hint="eastAsia" w:ascii="宋体" w:hAnsi="宋体"/>
          <w:color w:val="000000" w:themeColor="text1"/>
          <w:szCs w:val="21"/>
          <w:highlight w:val="none"/>
          <w:lang w:val="en-US" w:eastAsia="zh-CN"/>
          <w14:textFill>
            <w14:solidFill>
              <w14:schemeClr w14:val="tx1"/>
            </w14:solidFill>
          </w14:textFill>
        </w:rPr>
        <w:t>照</w:t>
      </w:r>
      <w:r>
        <w:rPr>
          <w:rFonts w:ascii="宋体" w:hAnsi="宋体"/>
          <w:color w:val="000000" w:themeColor="text1"/>
          <w:szCs w:val="21"/>
          <w:highlight w:val="none"/>
          <w:lang w:val="de-DE"/>
          <w14:textFill>
            <w14:solidFill>
              <w14:schemeClr w14:val="tx1"/>
            </w14:solidFill>
          </w14:textFill>
        </w:rPr>
        <w:t>GB/T 38997—2020</w:t>
      </w:r>
      <w:r>
        <w:rPr>
          <w:rFonts w:ascii="宋体" w:hAnsi="宋体"/>
          <w:color w:val="000000" w:themeColor="text1"/>
          <w:szCs w:val="21"/>
          <w:highlight w:val="none"/>
          <w14:textFill>
            <w14:solidFill>
              <w14:schemeClr w14:val="tx1"/>
            </w14:solidFill>
          </w14:textFill>
        </w:rPr>
        <w:t>中</w:t>
      </w: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.2.1</w:t>
      </w:r>
      <w:r>
        <w:rPr>
          <w:rFonts w:hint="eastAsia" w:ascii="宋体" w:hAnsi="宋体"/>
          <w:color w:val="000000" w:themeColor="text1"/>
          <w:szCs w:val="21"/>
          <w:highlight w:val="none"/>
          <w14:textFill>
            <w14:solidFill>
              <w14:schemeClr w14:val="tx1"/>
            </w14:solidFill>
          </w14:textFill>
        </w:rPr>
        <w:t>、CH</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Z</w:t>
      </w:r>
      <w:r>
        <w:rPr>
          <w:rFonts w:ascii="宋体" w:hAnsi="宋体"/>
          <w:color w:val="000000" w:themeColor="text1"/>
          <w:szCs w:val="21"/>
          <w:highlight w:val="none"/>
          <w14:textFill>
            <w14:solidFill>
              <w14:schemeClr w14:val="tx1"/>
            </w14:solidFill>
          </w14:textFill>
        </w:rPr>
        <w:t xml:space="preserve"> 3002</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2010</w:t>
      </w:r>
      <w:r>
        <w:rPr>
          <w:rFonts w:hint="eastAsia" w:ascii="宋体" w:hAnsi="宋体"/>
          <w:color w:val="000000" w:themeColor="text1"/>
          <w:szCs w:val="21"/>
          <w:highlight w:val="none"/>
          <w14:textFill>
            <w14:solidFill>
              <w14:schemeClr w14:val="tx1"/>
            </w14:solidFill>
          </w14:textFill>
        </w:rPr>
        <w:t>中</w:t>
      </w:r>
      <w:r>
        <w:rPr>
          <w:rFonts w:hint="eastAsia" w:ascii="宋体" w:hAnsi="宋体"/>
          <w:color w:val="000000" w:themeColor="text1"/>
          <w:szCs w:val="21"/>
          <w:highlight w:val="none"/>
          <w:lang w:val="en-US" w:eastAsia="zh-CN"/>
          <w14:textFill>
            <w14:solidFill>
              <w14:schemeClr w14:val="tx1"/>
            </w14:solidFill>
          </w14:textFill>
        </w:rPr>
        <w:t>第5章确立的程序</w:t>
      </w:r>
      <w:r>
        <w:rPr>
          <w:rFonts w:hint="eastAsia" w:ascii="宋体" w:hAnsi="宋体"/>
          <w:color w:val="000000" w:themeColor="text1"/>
          <w:szCs w:val="21"/>
          <w:highlight w:val="none"/>
          <w14:textFill>
            <w14:solidFill>
              <w14:schemeClr w14:val="tx1"/>
            </w14:solidFill>
          </w14:textFill>
        </w:rPr>
        <w:t>、CH</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T</w:t>
      </w:r>
      <w:r>
        <w:rPr>
          <w:rFonts w:ascii="宋体" w:hAnsi="宋体"/>
          <w:color w:val="000000" w:themeColor="text1"/>
          <w:szCs w:val="21"/>
          <w:highlight w:val="none"/>
          <w14:textFill>
            <w14:solidFill>
              <w14:schemeClr w14:val="tx1"/>
            </w14:solidFill>
          </w14:textFill>
        </w:rPr>
        <w:t xml:space="preserve"> 3005</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w:t>
      </w:r>
      <w:r>
        <w:rPr>
          <w:rFonts w:hint="eastAsia" w:ascii="宋体" w:hAnsi="宋体"/>
          <w:color w:val="000000" w:themeColor="text1"/>
          <w:szCs w:val="21"/>
          <w:highlight w:val="none"/>
          <w14:textFill>
            <w14:solidFill>
              <w14:schemeClr w14:val="tx1"/>
            </w14:solidFill>
          </w14:textFill>
        </w:rPr>
        <w:t>中5</w:t>
      </w:r>
      <w:r>
        <w:rPr>
          <w:rFonts w:ascii="宋体" w:hAnsi="宋体"/>
          <w:color w:val="000000" w:themeColor="text1"/>
          <w:szCs w:val="21"/>
          <w:highlight w:val="none"/>
          <w14:textFill>
            <w14:solidFill>
              <w14:schemeClr w14:val="tx1"/>
            </w14:solidFill>
          </w14:textFill>
        </w:rPr>
        <w:t>.1.4</w:t>
      </w:r>
      <w:r>
        <w:rPr>
          <w:rFonts w:hint="eastAsia" w:ascii="宋体" w:hAnsi="宋体"/>
          <w:color w:val="000000" w:themeColor="text1"/>
          <w:szCs w:val="21"/>
          <w:highlight w:val="none"/>
          <w14:textFill>
            <w14:solidFill>
              <w14:schemeClr w14:val="tx1"/>
            </w14:solidFill>
          </w14:textFill>
        </w:rPr>
        <w:t>规定</w:t>
      </w:r>
      <w:r>
        <w:rPr>
          <w:rFonts w:hint="eastAsia" w:ascii="宋体" w:hAnsi="宋体"/>
          <w:color w:val="000000" w:themeColor="text1"/>
          <w:szCs w:val="21"/>
          <w:highlight w:val="none"/>
          <w:lang w:val="en-US" w:eastAsia="zh-CN"/>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航摄系统要求</w:t>
      </w:r>
    </w:p>
    <w:p>
      <w:pPr>
        <w:spacing w:line="276"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航摄系统应满足以下要求：</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航摄系统为云台相机，或支持云台驱动姿态调整的固态激光雷达；</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相机具有经检定后的内方位元素和镜头畸变参数，测量应用支持实施前的相机高精度标定，工程测量用相机</w:t>
      </w:r>
      <w:r>
        <w:rPr>
          <w:rFonts w:hint="eastAsia" w:ascii="宋体" w:hAnsi="宋体"/>
          <w:color w:val="000000" w:themeColor="text1"/>
          <w:szCs w:val="21"/>
          <w:highlight w:val="none"/>
          <w:lang w:val="en-US" w:eastAsia="zh-CN"/>
          <w14:textFill>
            <w14:solidFill>
              <w14:schemeClr w14:val="tx1"/>
            </w14:solidFill>
          </w14:textFill>
        </w:rPr>
        <w:t>应</w:t>
      </w:r>
      <w:r>
        <w:rPr>
          <w:rFonts w:hint="eastAsia" w:ascii="宋体" w:hAnsi="宋体"/>
          <w:color w:val="000000" w:themeColor="text1"/>
          <w:szCs w:val="21"/>
          <w:highlight w:val="none"/>
          <w14:textFill>
            <w14:solidFill>
              <w14:schemeClr w14:val="tx1"/>
            </w14:solidFill>
          </w14:textFill>
        </w:rPr>
        <w:t>按</w:t>
      </w:r>
      <w:r>
        <w:rPr>
          <w:rFonts w:hint="eastAsia" w:ascii="宋体" w:hAnsi="宋体"/>
          <w:color w:val="000000" w:themeColor="text1"/>
          <w:szCs w:val="21"/>
          <w:highlight w:val="none"/>
          <w:lang w:val="en-US" w:eastAsia="zh-CN"/>
          <w14:textFill>
            <w14:solidFill>
              <w14:schemeClr w14:val="tx1"/>
            </w14:solidFill>
          </w14:textFill>
        </w:rPr>
        <w:t>照</w:t>
      </w:r>
      <w:r>
        <w:rPr>
          <w:rFonts w:hint="eastAsia" w:ascii="宋体" w:hAnsi="宋体"/>
          <w:color w:val="000000" w:themeColor="text1"/>
          <w:szCs w:val="21"/>
          <w:highlight w:val="none"/>
          <w14:textFill>
            <w14:solidFill>
              <w14:schemeClr w14:val="tx1"/>
            </w14:solidFill>
          </w14:textFill>
        </w:rPr>
        <w:t>GB</w:t>
      </w:r>
      <w:r>
        <w:rPr>
          <w:rFonts w:hint="eastAsia" w:ascii="宋体" w:hAnsi="宋体"/>
          <w:color w:val="000000" w:themeColor="text1"/>
          <w:szCs w:val="21"/>
          <w:highlight w:val="none"/>
          <w:lang w:val="en-US" w:eastAsia="zh-CN"/>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50167</w:t>
      </w:r>
      <w:r>
        <w:rPr>
          <w:rFonts w:ascii="宋体" w:hAnsi="宋体"/>
          <w:color w:val="000000" w:themeColor="text1"/>
          <w:szCs w:val="21"/>
          <w:highlight w:val="none"/>
          <w:lang w:val="de-D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2014</w:t>
      </w:r>
      <w:r>
        <w:rPr>
          <w:rFonts w:hint="eastAsia" w:ascii="宋体" w:hAnsi="宋体"/>
          <w:color w:val="000000" w:themeColor="text1"/>
          <w:szCs w:val="21"/>
          <w:highlight w:val="none"/>
          <w14:textFill>
            <w14:solidFill>
              <w14:schemeClr w14:val="tx1"/>
            </w14:solidFill>
          </w14:textFill>
        </w:rPr>
        <w:t>中4</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和7</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规定</w:t>
      </w:r>
      <w:r>
        <w:rPr>
          <w:rFonts w:hint="eastAsia" w:ascii="宋体" w:hAnsi="宋体"/>
          <w:color w:val="000000" w:themeColor="text1"/>
          <w:szCs w:val="21"/>
          <w:highlight w:val="none"/>
          <w:lang w:val="en-US" w:eastAsia="zh-CN"/>
          <w14:textFill>
            <w14:solidFill>
              <w14:schemeClr w14:val="tx1"/>
            </w14:solidFill>
          </w14:textFill>
        </w:rPr>
        <w:t>的要求</w:t>
      </w:r>
      <w:r>
        <w:rPr>
          <w:rFonts w:hint="eastAsia" w:ascii="宋体" w:hAnsi="宋体"/>
          <w:color w:val="000000" w:themeColor="text1"/>
          <w:szCs w:val="21"/>
          <w:highlight w:val="none"/>
          <w14:textFill>
            <w14:solidFill>
              <w14:schemeClr w14:val="tx1"/>
            </w14:solidFill>
          </w14:textFill>
        </w:rPr>
        <w:t>；</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成像系统的镜头及焦段选取，实景三维应用宜选取2</w:t>
      </w: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mm～</w:t>
      </w:r>
      <w:r>
        <w:rPr>
          <w:rFonts w:ascii="宋体" w:hAnsi="宋体"/>
          <w:color w:val="000000" w:themeColor="text1"/>
          <w:szCs w:val="21"/>
          <w:highlight w:val="none"/>
          <w14:textFill>
            <w14:solidFill>
              <w14:schemeClr w14:val="tx1"/>
            </w14:solidFill>
          </w14:textFill>
        </w:rPr>
        <w:t>50</w:t>
      </w:r>
      <w:r>
        <w:rPr>
          <w:rFonts w:hint="eastAsia" w:ascii="宋体" w:hAnsi="宋体"/>
          <w:color w:val="000000" w:themeColor="text1"/>
          <w:szCs w:val="21"/>
          <w:highlight w:val="none"/>
          <w14:textFill>
            <w14:solidFill>
              <w14:schemeClr w14:val="tx1"/>
            </w14:solidFill>
          </w14:textFill>
        </w:rPr>
        <w:t>mm的定焦镜头，测量应用宜选择3</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mm～5</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mm、选择对称结构的定焦镜头；</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相机的有效像素不低于2</w:t>
      </w:r>
      <w:r>
        <w:rPr>
          <w:rFonts w:ascii="宋体" w:hAnsi="宋体"/>
          <w:color w:val="000000" w:themeColor="text1"/>
          <w:szCs w:val="21"/>
          <w:highlight w:val="none"/>
          <w14:textFill>
            <w14:solidFill>
              <w14:schemeClr w14:val="tx1"/>
            </w14:solidFill>
          </w14:textFill>
        </w:rPr>
        <w:t>000</w:t>
      </w:r>
      <w:r>
        <w:rPr>
          <w:rFonts w:hint="eastAsia" w:ascii="宋体" w:hAnsi="宋体"/>
          <w:color w:val="000000" w:themeColor="text1"/>
          <w:szCs w:val="21"/>
          <w:highlight w:val="none"/>
          <w14:textFill>
            <w14:solidFill>
              <w14:schemeClr w14:val="tx1"/>
            </w14:solidFill>
          </w14:textFill>
        </w:rPr>
        <w:t>万，成像系统传感器的选择与镜头相适配，最短合焦距离条件下，测量用相机的空间分辨率优于1cm，实景三维用相机的空间分辨率优于2cm，以飞行平台和云台的承重能力为限，选择大幅面尺寸传感器的相机；</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成像系统能够响应飞控输出的曝光脉冲或快门控制信号，具有程序控制的定时连续拍摄功能，时间间隔可以设定，成像系统采用全局快门；</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测量应用的成像系统支持全色（单色）影像模式采集或转换，支持绿色光或近红外波段采集的成像系统；</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成像系统支持对于快门速度、光圈、感光度和白平衡的调整控制，可保存并加载特定的组合参数配置，实景三维应用宜采用高动态范围的成像系统，感光度为1</w:t>
      </w:r>
      <w:r>
        <w:rPr>
          <w:rFonts w:ascii="宋体" w:hAnsi="宋体"/>
          <w:color w:val="000000" w:themeColor="text1"/>
          <w:szCs w:val="21"/>
          <w:highlight w:val="none"/>
          <w14:textFill>
            <w14:solidFill>
              <w14:schemeClr w14:val="tx1"/>
            </w14:solidFill>
          </w14:textFill>
        </w:rPr>
        <w:t>00</w:t>
      </w:r>
      <w:r>
        <w:rPr>
          <w:rFonts w:hint="eastAsia" w:ascii="宋体" w:hAnsi="宋体"/>
          <w:color w:val="000000" w:themeColor="text1"/>
          <w:szCs w:val="21"/>
          <w:highlight w:val="none"/>
          <w14:textFill>
            <w14:solidFill>
              <w14:schemeClr w14:val="tx1"/>
            </w14:solidFill>
          </w14:textFill>
        </w:rPr>
        <w:t>时，动态范围大于6</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dB；</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云台系统宜为多轴增稳云台，云台自身或云台配合飞行平台控制，可至少实现俯仰和偏转方向上的摄影姿态调整，可调整角度的最小步长间隔优于±1°，俯仰可调整控制的角度范围大于</w:t>
      </w:r>
      <w:r>
        <w:rPr>
          <w:rFonts w:ascii="宋体" w:hAnsi="宋体"/>
          <w:color w:val="000000" w:themeColor="text1"/>
          <w:szCs w:val="21"/>
          <w:highlight w:val="none"/>
          <w14:textFill>
            <w14:solidFill>
              <w14:schemeClr w14:val="tx1"/>
            </w14:solidFill>
          </w14:textFill>
        </w:rPr>
        <w:t>-90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30</w:t>
      </w:r>
      <w:r>
        <w:rPr>
          <w:rFonts w:hint="eastAsia" w:ascii="宋体" w:hAnsi="宋体"/>
          <w:color w:val="000000" w:themeColor="text1"/>
          <w:szCs w:val="21"/>
          <w:highlight w:val="none"/>
          <w14:textFill>
            <w14:solidFill>
              <w14:schemeClr w14:val="tx1"/>
            </w14:solidFill>
          </w14:textFill>
        </w:rPr>
        <w:t>°，偏转和横滚角度随飞行平台和云台设置；</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测量应用支持增配闪光灯，闪光灯的指向与摄影姿态随动，结合成像系统的参数设置，闪光指数的调整能够保证覆盖视场内的测量标志且有效激发测量标志的光反射，成像系统有引闪接口，闪光灯支持有线和无线引闪模式；</w:t>
      </w:r>
    </w:p>
    <w:p>
      <w:pPr>
        <w:pStyle w:val="362"/>
        <w:numPr>
          <w:ilvl w:val="0"/>
          <w:numId w:val="3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检测应用支持配设激光测距仪，激光测距仪功能为辅助变焦成像系统对焦，激光测距与对焦协作控制，测距有效作用距离大于8</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m，精确度优于2</w:t>
      </w:r>
      <w:r>
        <w:rPr>
          <w:rFonts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航摄系统检校</w:t>
      </w:r>
    </w:p>
    <w:p>
      <w:pPr>
        <w:spacing w:line="276"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航摄系统应满足以下检校要求：</w:t>
      </w:r>
    </w:p>
    <w:p>
      <w:pPr>
        <w:pStyle w:val="362"/>
        <w:numPr>
          <w:ilvl w:val="0"/>
          <w:numId w:val="31"/>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航摄相机未检定、超检定有效期，或经过拆卸维修，以及其他影响成像系统稳定性的情况，按照CH</w:t>
      </w:r>
      <w:r>
        <w:rPr>
          <w:rFonts w:ascii="宋体" w:hAnsi="宋体"/>
          <w:color w:val="000000" w:themeColor="text1"/>
          <w:szCs w:val="21"/>
          <w:highlight w:val="none"/>
          <w14:textFill>
            <w14:solidFill>
              <w14:schemeClr w14:val="tx1"/>
            </w14:solidFill>
          </w14:textFill>
        </w:rPr>
        <w:t>/T 8021</w:t>
      </w:r>
      <w:r>
        <w:rPr>
          <w:rFonts w:hint="eastAsia" w:ascii="宋体" w:hAnsi="宋体"/>
          <w:color w:val="000000" w:themeColor="text1"/>
          <w:szCs w:val="21"/>
          <w:highlight w:val="none"/>
          <w14:textFill>
            <w14:solidFill>
              <w14:schemeClr w14:val="tx1"/>
            </w14:solidFill>
          </w14:textFill>
        </w:rPr>
        <w:t>中5的相关项目和方法执行实验室检定；</w:t>
      </w:r>
    </w:p>
    <w:p>
      <w:pPr>
        <w:pStyle w:val="362"/>
        <w:numPr>
          <w:ilvl w:val="0"/>
          <w:numId w:val="31"/>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摄影测量应用实施前须进行相机检校标定，按照GB/</w:t>
      </w:r>
      <w:r>
        <w:rPr>
          <w:rFonts w:ascii="宋体" w:hAnsi="宋体"/>
          <w:color w:val="000000" w:themeColor="text1"/>
          <w:szCs w:val="21"/>
          <w:highlight w:val="none"/>
          <w14:textFill>
            <w14:solidFill>
              <w14:schemeClr w14:val="tx1"/>
            </w14:solidFill>
          </w14:textFill>
        </w:rPr>
        <w:t>T 12979</w:t>
      </w:r>
      <w:r>
        <w:rPr>
          <w:rFonts w:hint="eastAsia" w:ascii="宋体" w:hAnsi="宋体"/>
          <w:color w:val="000000" w:themeColor="text1"/>
          <w:szCs w:val="21"/>
          <w:highlight w:val="none"/>
          <w14:textFill>
            <w14:solidFill>
              <w14:schemeClr w14:val="tx1"/>
            </w14:solidFill>
          </w14:textFill>
        </w:rPr>
        <w:t>的相关规定执行；</w:t>
      </w:r>
    </w:p>
    <w:p>
      <w:pPr>
        <w:pStyle w:val="362"/>
        <w:numPr>
          <w:ilvl w:val="0"/>
          <w:numId w:val="31"/>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多轴云台未检定、使用或运输过程受到磕碰或较大震动影响、经过拆修后，须对云台进行精确检定，多轴云台须在每次航飞前进行自检校；</w:t>
      </w:r>
    </w:p>
    <w:p>
      <w:pPr>
        <w:pStyle w:val="362"/>
        <w:numPr>
          <w:ilvl w:val="0"/>
          <w:numId w:val="31"/>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每次作业实施前，根据平均视距和实际环境情况，对成像系统的对焦、快门、光圈、感光度、白平衡、动态范围进行现场检校和配置，当条件发生变化后，重新检校配置。</w:t>
      </w:r>
      <w:r>
        <w:rPr>
          <w:rFonts w:ascii="宋体" w:hAnsi="宋体"/>
          <w:color w:val="000000" w:themeColor="text1"/>
          <w:szCs w:val="21"/>
          <w:highlight w:val="none"/>
          <w14:textFill>
            <w14:solidFill>
              <w14:schemeClr w14:val="tx1"/>
            </w14:solidFill>
          </w14:textFill>
        </w:rPr>
        <w:t xml:space="preserve"> </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机载IMU/GNSS系统要求</w:t>
      </w:r>
    </w:p>
    <w:p>
      <w:pPr>
        <w:pStyle w:val="362"/>
        <w:spacing w:line="276"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机载</w:t>
      </w:r>
      <w:r>
        <w:rPr>
          <w:rFonts w:ascii="宋体" w:hAnsi="宋体" w:cs="宋体"/>
          <w:color w:val="000000" w:themeColor="text1"/>
          <w:szCs w:val="21"/>
          <w:highlight w:val="none"/>
          <w14:textFill>
            <w14:solidFill>
              <w14:schemeClr w14:val="tx1"/>
            </w14:solidFill>
          </w14:textFill>
        </w:rPr>
        <w:t>IMU/GNSS</w:t>
      </w:r>
      <w:r>
        <w:rPr>
          <w:rFonts w:hint="eastAsia" w:ascii="宋体" w:hAnsi="宋体" w:cs="宋体"/>
          <w:color w:val="000000" w:themeColor="text1"/>
          <w:szCs w:val="21"/>
          <w:highlight w:val="none"/>
          <w14:textFill>
            <w14:solidFill>
              <w14:schemeClr w14:val="tx1"/>
            </w14:solidFill>
          </w14:textFill>
        </w:rPr>
        <w:t>系统应</w:t>
      </w:r>
      <w:r>
        <w:rPr>
          <w:rFonts w:hint="eastAsia" w:ascii="宋体" w:hAnsi="宋体" w:cs="宋体"/>
          <w:color w:val="000000" w:themeColor="text1"/>
          <w:szCs w:val="21"/>
          <w:highlight w:val="none"/>
          <w:lang w:val="en-US" w:eastAsia="zh-CN"/>
          <w14:textFill>
            <w14:solidFill>
              <w14:schemeClr w14:val="tx1"/>
            </w14:solidFill>
          </w14:textFill>
        </w:rPr>
        <w:t>按照</w:t>
      </w:r>
      <w:r>
        <w:rPr>
          <w:rFonts w:hint="eastAsia" w:ascii="宋体" w:hAnsi="宋体" w:cs="宋体"/>
          <w:color w:val="000000" w:themeColor="text1"/>
          <w:szCs w:val="21"/>
          <w:highlight w:val="none"/>
          <w14:textFill>
            <w14:solidFill>
              <w14:schemeClr w14:val="tx1"/>
            </w14:solidFill>
          </w14:textFill>
        </w:rPr>
        <w:t>GB/T 27919</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2011</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中</w:t>
      </w:r>
      <w:r>
        <w:rPr>
          <w:rFonts w:ascii="宋体" w:hAnsi="宋体" w:cs="宋体"/>
          <w:color w:val="000000" w:themeColor="text1"/>
          <w:szCs w:val="21"/>
          <w:highlight w:val="none"/>
          <w14:textFill>
            <w14:solidFill>
              <w14:schemeClr w14:val="tx1"/>
            </w14:solidFill>
          </w14:textFill>
        </w:rPr>
        <w:t>4.1.2</w:t>
      </w:r>
      <w:r>
        <w:rPr>
          <w:rFonts w:hint="eastAsia" w:ascii="宋体" w:hAnsi="宋体" w:cs="宋体"/>
          <w:color w:val="000000" w:themeColor="text1"/>
          <w:szCs w:val="21"/>
          <w:highlight w:val="none"/>
          <w14:textFill>
            <w14:solidFill>
              <w14:schemeClr w14:val="tx1"/>
            </w14:solidFill>
          </w14:textFill>
        </w:rPr>
        <w:t>和</w:t>
      </w:r>
      <w:r>
        <w:rPr>
          <w:rFonts w:ascii="宋体" w:hAnsi="宋体" w:cs="宋体"/>
          <w:color w:val="000000" w:themeColor="text1"/>
          <w:szCs w:val="21"/>
          <w:highlight w:val="none"/>
          <w14:textFill>
            <w14:solidFill>
              <w14:schemeClr w14:val="tx1"/>
            </w14:solidFill>
          </w14:textFill>
        </w:rPr>
        <w:t>GB/T 38997—2020</w:t>
      </w:r>
      <w:r>
        <w:rPr>
          <w:rFonts w:hint="eastAsia" w:ascii="宋体" w:hAnsi="宋体" w:cs="宋体"/>
          <w:color w:val="000000" w:themeColor="text1"/>
          <w:szCs w:val="21"/>
          <w:highlight w:val="none"/>
          <w14:textFill>
            <w14:solidFill>
              <w14:schemeClr w14:val="tx1"/>
            </w14:solidFill>
          </w14:textFill>
        </w:rPr>
        <w:t>中4</w:t>
      </w:r>
      <w:r>
        <w:rPr>
          <w:rFonts w:ascii="宋体" w:hAnsi="宋体" w:cs="宋体"/>
          <w:color w:val="000000" w:themeColor="text1"/>
          <w:szCs w:val="21"/>
          <w:highlight w:val="none"/>
          <w14:textFill>
            <w14:solidFill>
              <w14:schemeClr w14:val="tx1"/>
            </w14:solidFill>
          </w14:textFill>
        </w:rPr>
        <w:t>.2.2</w:t>
      </w:r>
      <w:r>
        <w:rPr>
          <w:rFonts w:hint="eastAsia" w:ascii="宋体" w:hAnsi="宋体" w:cs="宋体"/>
          <w:color w:val="000000" w:themeColor="text1"/>
          <w:szCs w:val="21"/>
          <w:highlight w:val="none"/>
          <w:lang w:val="en-US" w:eastAsia="zh-CN"/>
          <w14:textFill>
            <w14:solidFill>
              <w14:schemeClr w14:val="tx1"/>
            </w14:solidFill>
          </w14:textFill>
        </w:rPr>
        <w:t>规定的</w:t>
      </w:r>
      <w:r>
        <w:rPr>
          <w:rFonts w:hint="eastAsia" w:ascii="宋体" w:hAnsi="宋体" w:cs="宋体"/>
          <w:color w:val="000000" w:themeColor="text1"/>
          <w:szCs w:val="21"/>
          <w:highlight w:val="none"/>
          <w14:textFill>
            <w14:solidFill>
              <w14:schemeClr w14:val="tx1"/>
            </w14:solidFill>
          </w14:textFill>
        </w:rPr>
        <w:t>要求。</w:t>
      </w:r>
      <w:r>
        <w:rPr>
          <w:rFonts w:ascii="宋体" w:hAnsi="宋体" w:cs="宋体"/>
          <w:color w:val="000000" w:themeColor="text1"/>
          <w:szCs w:val="21"/>
          <w:highlight w:val="none"/>
          <w14:textFill>
            <w14:solidFill>
              <w14:schemeClr w14:val="tx1"/>
            </w14:solidFill>
          </w14:textFill>
        </w:rPr>
        <w:t>IMU/GNSS</w:t>
      </w:r>
      <w:r>
        <w:rPr>
          <w:rFonts w:hint="eastAsia" w:ascii="宋体" w:hAnsi="宋体" w:cs="宋体"/>
          <w:color w:val="000000" w:themeColor="text1"/>
          <w:szCs w:val="21"/>
          <w:highlight w:val="none"/>
          <w14:textFill>
            <w14:solidFill>
              <w14:schemeClr w14:val="tx1"/>
            </w14:solidFill>
          </w14:textFill>
        </w:rPr>
        <w:t>系统的检定测试可</w:t>
      </w:r>
      <w:r>
        <w:rPr>
          <w:rFonts w:hint="eastAsia" w:ascii="宋体" w:hAnsi="宋体" w:cs="宋体"/>
          <w:color w:val="000000" w:themeColor="text1"/>
          <w:szCs w:val="21"/>
          <w:highlight w:val="none"/>
          <w:lang w:val="en-US" w:eastAsia="zh-CN"/>
          <w14:textFill>
            <w14:solidFill>
              <w14:schemeClr w14:val="tx1"/>
            </w14:solidFill>
          </w14:textFill>
        </w:rPr>
        <w:t>按照</w:t>
      </w:r>
      <w:r>
        <w:rPr>
          <w:rFonts w:ascii="宋体" w:hAnsi="宋体" w:cs="宋体"/>
          <w:color w:val="000000" w:themeColor="text1"/>
          <w:szCs w:val="21"/>
          <w:highlight w:val="none"/>
          <w14:textFill>
            <w14:solidFill>
              <w14:schemeClr w14:val="tx1"/>
            </w14:solidFill>
          </w14:textFill>
        </w:rPr>
        <w:t>GB/T 38058</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2019</w:t>
      </w:r>
      <w:r>
        <w:rPr>
          <w:rFonts w:hint="eastAsia" w:ascii="宋体" w:hAnsi="宋体" w:cs="宋体"/>
          <w:color w:val="000000" w:themeColor="text1"/>
          <w:szCs w:val="21"/>
          <w:highlight w:val="none"/>
          <w14:textFill>
            <w14:solidFill>
              <w14:schemeClr w14:val="tx1"/>
            </w14:solidFill>
          </w14:textFill>
        </w:rPr>
        <w:t>中6</w:t>
      </w:r>
      <w:r>
        <w:rPr>
          <w:rFonts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en-US" w:eastAsia="zh-CN"/>
          <w14:textFill>
            <w14:solidFill>
              <w14:schemeClr w14:val="tx1"/>
            </w14:solidFill>
          </w14:textFill>
        </w:rPr>
        <w:t>规定的</w:t>
      </w:r>
      <w:r>
        <w:rPr>
          <w:rFonts w:hint="eastAsia" w:ascii="宋体" w:hAnsi="宋体" w:cs="宋体"/>
          <w:color w:val="000000" w:themeColor="text1"/>
          <w:szCs w:val="21"/>
          <w:highlight w:val="none"/>
          <w14:textFill>
            <w14:solidFill>
              <w14:schemeClr w14:val="tx1"/>
            </w14:solidFill>
          </w14:textFill>
        </w:rPr>
        <w:t>的方法。无人机平台宜加载</w:t>
      </w:r>
      <w:r>
        <w:rPr>
          <w:rFonts w:ascii="宋体" w:hAnsi="宋体" w:cs="宋体"/>
          <w:color w:val="000000" w:themeColor="text1"/>
          <w:szCs w:val="21"/>
          <w:highlight w:val="none"/>
          <w14:textFill>
            <w14:solidFill>
              <w14:schemeClr w14:val="tx1"/>
            </w14:solidFill>
          </w14:textFill>
        </w:rPr>
        <w:t>RTK</w:t>
      </w:r>
      <w:r>
        <w:rPr>
          <w:rFonts w:hint="eastAsia" w:ascii="宋体" w:hAnsi="宋体" w:cs="宋体"/>
          <w:color w:val="000000" w:themeColor="text1"/>
          <w:szCs w:val="21"/>
          <w:highlight w:val="none"/>
          <w14:textFill>
            <w14:solidFill>
              <w14:schemeClr w14:val="tx1"/>
            </w14:solidFill>
          </w14:textFill>
        </w:rPr>
        <w:t>设备，高定位精度要求，或多径效应明显、</w:t>
      </w:r>
      <w:r>
        <w:rPr>
          <w:rFonts w:ascii="宋体" w:hAnsi="宋体" w:cs="宋体"/>
          <w:color w:val="000000" w:themeColor="text1"/>
          <w:szCs w:val="21"/>
          <w:highlight w:val="none"/>
          <w14:textFill>
            <w14:solidFill>
              <w14:schemeClr w14:val="tx1"/>
            </w14:solidFill>
          </w14:textFill>
        </w:rPr>
        <w:t>GNSS</w:t>
      </w:r>
      <w:r>
        <w:rPr>
          <w:rFonts w:hint="eastAsia" w:ascii="宋体" w:hAnsi="宋体" w:cs="宋体"/>
          <w:color w:val="000000" w:themeColor="text1"/>
          <w:szCs w:val="21"/>
          <w:highlight w:val="none"/>
          <w14:textFill>
            <w14:solidFill>
              <w14:schemeClr w14:val="tx1"/>
            </w14:solidFill>
          </w14:textFill>
        </w:rPr>
        <w:t>信号受到干扰严重的情况，可使用增加地面辅助基站的模式。</w:t>
      </w:r>
    </w:p>
    <w:p>
      <w:pPr>
        <w:pStyle w:val="362"/>
        <w:spacing w:line="276"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每次航飞前应进行指南针校准，对于场景对象复杂、概略模型不确定性较大、航摄距离贴近、航飞区域电磁环境干扰影响大的情况，应在相邻架次之间重新校准。</w:t>
      </w:r>
    </w:p>
    <w:p>
      <w:pPr>
        <w:pStyle w:val="259"/>
        <w:spacing w:before="240" w:after="240"/>
        <w:outlineLvl w:val="0"/>
        <w:rPr>
          <w:color w:val="000000" w:themeColor="text1"/>
          <w:highlight w:val="none"/>
          <w14:textFill>
            <w14:solidFill>
              <w14:schemeClr w14:val="tx1"/>
            </w14:solidFill>
          </w14:textFill>
        </w:rPr>
      </w:pPr>
      <w:bookmarkStart w:id="17" w:name="_Toc23502"/>
      <w:r>
        <w:rPr>
          <w:rFonts w:hint="eastAsia"/>
          <w:color w:val="000000" w:themeColor="text1"/>
          <w:highlight w:val="none"/>
          <w14:textFill>
            <w14:solidFill>
              <w14:schemeClr w14:val="tx1"/>
            </w14:solidFill>
          </w14:textFill>
        </w:rPr>
        <w:t>工作流程与主要技术内容</w:t>
      </w:r>
      <w:bookmarkEnd w:id="17"/>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优视摄影测量的工作流程，分阶段的关键技术内容如图1所示。</w:t>
      </w: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bookmarkEnd w:id="16"/>
    <w:p>
      <w:pPr>
        <w:pStyle w:val="258"/>
        <w:ind w:firstLine="0" w:firstLineChars="0"/>
        <w:rPr>
          <w:rFonts w:hAnsi="宋体"/>
          <w:color w:val="000000" w:themeColor="text1"/>
          <w:szCs w:val="21"/>
          <w:highlight w:val="none"/>
          <w14:textFill>
            <w14:solidFill>
              <w14:schemeClr w14:val="tx1"/>
            </w14:solidFill>
          </w14:textFill>
        </w:rPr>
      </w:pPr>
      <w:r>
        <w:rPr>
          <w:color w:val="000000" w:themeColor="text1"/>
          <w:highlight w:val="none"/>
          <w14:textFill>
            <w14:solidFill>
              <w14:schemeClr w14:val="tx1"/>
            </w14:solidFill>
          </w14:textFill>
        </w:rPr>
        <w:drawing>
          <wp:anchor distT="0" distB="0" distL="114300" distR="114300" simplePos="0" relativeHeight="251671552" behindDoc="0" locked="0" layoutInCell="1" allowOverlap="1">
            <wp:simplePos x="0" y="0"/>
            <wp:positionH relativeFrom="column">
              <wp:posOffset>722630</wp:posOffset>
            </wp:positionH>
            <wp:positionV relativeFrom="paragraph">
              <wp:posOffset>537845</wp:posOffset>
            </wp:positionV>
            <wp:extent cx="4339590" cy="7153275"/>
            <wp:effectExtent l="0" t="0" r="3810" b="9525"/>
            <wp:wrapTopAndBottom/>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t="723" r="2587"/>
                    <a:stretch>
                      <a:fillRect/>
                    </a:stretch>
                  </pic:blipFill>
                  <pic:spPr>
                    <a:xfrm>
                      <a:off x="0" y="0"/>
                      <a:ext cx="4339590" cy="7153275"/>
                    </a:xfrm>
                    <a:prstGeom prst="rect">
                      <a:avLst/>
                    </a:prstGeom>
                    <a:ln>
                      <a:noFill/>
                    </a:ln>
                  </pic:spPr>
                </pic:pic>
              </a:graphicData>
            </a:graphic>
          </wp:anchor>
        </w:drawing>
      </w: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302"/>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优视摄影测量工作流程与主要技术内容</w:t>
      </w:r>
    </w:p>
    <w:p>
      <w:pPr>
        <w:pStyle w:val="258"/>
        <w:ind w:left="0" w:leftChars="0" w:firstLine="0" w:firstLineChars="0"/>
        <w:rPr>
          <w:color w:val="000000" w:themeColor="text1"/>
          <w:highlight w:val="none"/>
          <w14:textFill>
            <w14:solidFill>
              <w14:schemeClr w14:val="tx1"/>
            </w14:solidFill>
          </w14:textFill>
        </w:rPr>
      </w:pPr>
    </w:p>
    <w:p>
      <w:pPr>
        <w:pStyle w:val="259"/>
        <w:spacing w:before="240" w:after="240"/>
        <w:outlineLvl w:val="0"/>
        <w:rPr>
          <w:color w:val="000000" w:themeColor="text1"/>
          <w:highlight w:val="none"/>
          <w14:textFill>
            <w14:solidFill>
              <w14:schemeClr w14:val="tx1"/>
            </w14:solidFill>
          </w14:textFill>
        </w:rPr>
      </w:pPr>
      <w:bookmarkStart w:id="18" w:name="_Toc25976"/>
      <w:r>
        <w:rPr>
          <w:rFonts w:hint="eastAsia"/>
          <w:color w:val="000000" w:themeColor="text1"/>
          <w:highlight w:val="none"/>
          <w14:textFill>
            <w14:solidFill>
              <w14:schemeClr w14:val="tx1"/>
            </w14:solidFill>
          </w14:textFill>
        </w:rPr>
        <w:t>测量计划与设计</w:t>
      </w:r>
      <w:bookmarkEnd w:id="18"/>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测量计划</w:t>
      </w:r>
    </w:p>
    <w:p>
      <w:pPr>
        <w:pStyle w:val="36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依据测量任务制定测量计划，测量计划应包括以下内容：</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任务技术定性，归类为实景三维、近景摄影测量；</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测区范围及区内地物分布情况；</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观测对象及其空间结构特点，观测对象周边环境条件情况；</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特定观测部位、部件或标志点位；</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模型精度、平均分辨率、测量精度、检测分辨率、观测覆盖率等技术指标要求；</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像控点或测量标志点表征形式、精度要求和重点布设区位要求；</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飞行平台、航摄系统的型号和技术参数；</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闪光灯、激光测距仪等增设配件的型号和技术参数；</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地面补拍设备及采集方式；</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精细化规划输入的平均分辨率和相邻影像重叠度；</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任务时间周期，任务场景或对象在此期间所处的季节、气候，以及每日随时间的光照条件变化情况；</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所需飞行平台、航摄系统、电源电池、附设配件等的数量；</w:t>
      </w:r>
    </w:p>
    <w:p>
      <w:pPr>
        <w:pStyle w:val="362"/>
        <w:numPr>
          <w:ilvl w:val="0"/>
          <w:numId w:val="32"/>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像控点或测量标志点测设设备的选型、技术参数以及使用数量；</w:t>
      </w:r>
    </w:p>
    <w:p>
      <w:pPr>
        <w:pStyle w:val="362"/>
        <w:numPr>
          <w:ilvl w:val="0"/>
          <w:numId w:val="32"/>
        </w:numPr>
        <w:ind w:firstLineChars="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对应任务定性，航测成果的类型和数量。</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测量设计</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场景地理环境信息和对象空间结构信息资料收集选取</w:t>
      </w:r>
    </w:p>
    <w:p>
      <w:pPr>
        <w:pStyle w:val="258"/>
        <w:ind w:left="0" w:right="210" w:firstLine="42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场景地理环境信息和对象空间结构信息资料收集选取应符合以下要求：</w:t>
      </w:r>
    </w:p>
    <w:p>
      <w:pPr>
        <w:pStyle w:val="305"/>
        <w:bidi w:val="0"/>
        <w:ind w:left="839" w:leftChars="0" w:hanging="419" w:firstLineChars="0"/>
      </w:pPr>
      <w:r>
        <w:rPr>
          <w:rFonts w:hint="eastAsia"/>
        </w:rPr>
        <w:t>根据任务定性，收集选取测区及观测对象所在区域新近获取和制作的数字地形图、数字影像图、数字线划图、点云数据、DSM、实景三维模型，数字地形图和数字影像图的比例尺不小于1：5</w:t>
      </w:r>
      <w:r>
        <w:t>000</w:t>
      </w:r>
      <w:r>
        <w:rPr>
          <w:rFonts w:hint="eastAsia"/>
        </w:rPr>
        <w:t>，数字线划图比例尺不小于1：2</w:t>
      </w:r>
      <w:r>
        <w:t>000</w:t>
      </w:r>
      <w:r>
        <w:rPr>
          <w:rFonts w:hint="eastAsia"/>
        </w:rPr>
        <w:t>，点云密度优于9pts</w:t>
      </w:r>
      <w:r>
        <w:t>/m2</w:t>
      </w:r>
      <w:r>
        <w:rPr>
          <w:rFonts w:hint="eastAsia"/>
        </w:rPr>
        <w:t>（或按平均点间隔距离优于0</w:t>
      </w:r>
      <w:r>
        <w:t>.5</w:t>
      </w:r>
      <w:r>
        <w:rPr>
          <w:rFonts w:hint="eastAsia"/>
        </w:rPr>
        <w:t>m），DSM比例尺不小于1：2</w:t>
      </w:r>
      <w:r>
        <w:t>00</w:t>
      </w:r>
      <w:r>
        <w:rPr>
          <w:rFonts w:hint="eastAsia"/>
        </w:rPr>
        <w:t>，实景三维模型的平均分辨率优于</w:t>
      </w:r>
      <w:r>
        <w:t>5</w:t>
      </w:r>
      <w:r>
        <w:rPr>
          <w:rFonts w:hint="eastAsia"/>
        </w:rPr>
        <w:t>cm；</w:t>
      </w:r>
    </w:p>
    <w:p>
      <w:pPr>
        <w:pStyle w:val="305"/>
        <w:bidi w:val="0"/>
        <w:ind w:left="839" w:leftChars="0" w:hanging="419" w:firstLineChars="0"/>
      </w:pPr>
      <w:r>
        <w:rPr>
          <w:rFonts w:hint="eastAsia"/>
        </w:rPr>
        <w:t>收集选取观测对象的实景三维模型、点云数据、工业工程设计模型、建筑信息模型，实景三维模型平均分辨率优于</w:t>
      </w:r>
      <w:r>
        <w:t>2</w:t>
      </w:r>
      <w:r>
        <w:rPr>
          <w:rFonts w:hint="eastAsia"/>
        </w:rPr>
        <w:t>cm，点云密度优于1</w:t>
      </w:r>
      <w:r>
        <w:t>0000</w:t>
      </w:r>
      <w:r>
        <w:rPr>
          <w:rFonts w:hint="eastAsia"/>
        </w:rPr>
        <w:t>pts</w:t>
      </w:r>
      <w:r>
        <w:t>/m2</w:t>
      </w:r>
      <w:r>
        <w:rPr>
          <w:rFonts w:hint="eastAsia"/>
        </w:rPr>
        <w:t>（或按平均点间隔距离优于</w:t>
      </w:r>
      <w:r>
        <w:t>1c</w:t>
      </w:r>
      <w:r>
        <w:rPr>
          <w:rFonts w:hint="eastAsia"/>
        </w:rPr>
        <w:t>m），工业工程设计模型</w:t>
      </w:r>
      <w:r>
        <w:rPr>
          <w:rFonts w:hint="eastAsia"/>
          <w:lang w:val="en-US" w:eastAsia="zh-CN"/>
        </w:rPr>
        <w:t>应履行</w:t>
      </w:r>
      <w:r>
        <w:rPr>
          <w:rFonts w:hint="eastAsia"/>
        </w:rPr>
        <w:t>G</w:t>
      </w:r>
      <w:r>
        <w:t>B/T 51362</w:t>
      </w:r>
      <w:r>
        <w:rPr>
          <w:rFonts w:hint="eastAsia"/>
        </w:rPr>
        <w:t>—2</w:t>
      </w:r>
      <w:r>
        <w:t>019</w:t>
      </w:r>
      <w:r>
        <w:rPr>
          <w:rFonts w:hint="eastAsia"/>
          <w:lang w:val="en-US" w:eastAsia="zh-CN"/>
        </w:rPr>
        <w:t>第4章确立的程序</w:t>
      </w:r>
      <w:r>
        <w:rPr>
          <w:rFonts w:hint="eastAsia"/>
        </w:rPr>
        <w:t>要求，建筑信息模型</w:t>
      </w:r>
      <w:r>
        <w:rPr>
          <w:rFonts w:hint="eastAsia"/>
          <w:lang w:val="en-US" w:eastAsia="zh-CN"/>
        </w:rPr>
        <w:t>应履行</w:t>
      </w:r>
      <w:r>
        <w:rPr>
          <w:rFonts w:hint="eastAsia"/>
        </w:rPr>
        <w:t>GB/</w:t>
      </w:r>
      <w:r>
        <w:t>T 51212</w:t>
      </w:r>
      <w:r>
        <w:rPr>
          <w:rFonts w:hint="eastAsia"/>
        </w:rPr>
        <w:t>—2</w:t>
      </w:r>
      <w:r>
        <w:t>016</w:t>
      </w:r>
      <w:r>
        <w:rPr>
          <w:rFonts w:hint="eastAsia"/>
          <w:lang w:val="en-US" w:eastAsia="zh-CN"/>
        </w:rPr>
        <w:t>第4章确立的程序</w:t>
      </w:r>
      <w:r>
        <w:rPr>
          <w:rFonts w:hint="eastAsia"/>
        </w:rPr>
        <w:t>的要求。</w:t>
      </w:r>
    </w:p>
    <w:p>
      <w:pPr>
        <w:pStyle w:val="305"/>
        <w:numPr>
          <w:ilvl w:val="-1"/>
          <w:numId w:val="0"/>
        </w:numPr>
        <w:spacing w:line="276" w:lineRule="auto"/>
        <w:ind w:left="0" w:firstLine="420" w:firstLineChars="20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场景地理环境信息和对象空间结构信息资料收集选取工作主要是收集选取测区及观测对象所在区域新近获取和制作的资料，主要包括：</w:t>
      </w:r>
    </w:p>
    <w:p>
      <w:pPr>
        <w:pStyle w:val="305"/>
        <w:numPr>
          <w:ilvl w:val="0"/>
          <w:numId w:val="33"/>
        </w:numPr>
        <w:bidi w:val="0"/>
        <w:ind w:left="839" w:leftChars="0" w:hanging="419" w:firstLineChars="0"/>
        <w:rPr>
          <w:rFonts w:hint="eastAsia"/>
          <w:color w:val="000000" w:themeColor="text1"/>
          <w:highlight w:val="none"/>
          <w14:textFill>
            <w14:solidFill>
              <w14:schemeClr w14:val="tx1"/>
            </w14:solidFill>
          </w14:textFill>
        </w:rPr>
      </w:pPr>
      <w:r>
        <w:rPr>
          <w:rFonts w:hint="eastAsia"/>
        </w:rPr>
        <w:t>比例尺不小于1：5</w:t>
      </w:r>
      <w:r>
        <w:t>000</w:t>
      </w:r>
      <w:r>
        <w:rPr>
          <w:rFonts w:hint="eastAsia"/>
        </w:rPr>
        <w:t>的数字地形图</w:t>
      </w:r>
      <w:r>
        <w:rPr>
          <w:rFonts w:hint="eastAsia"/>
          <w:lang w:eastAsia="zh-CN"/>
        </w:rPr>
        <w:t>；</w:t>
      </w:r>
    </w:p>
    <w:p>
      <w:pPr>
        <w:pStyle w:val="305"/>
        <w:numPr>
          <w:ilvl w:val="0"/>
          <w:numId w:val="33"/>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比例尺不小于1：5</w:t>
      </w:r>
      <w:r>
        <w:rPr>
          <w:color w:val="000000" w:themeColor="text1"/>
          <w:highlight w:val="none"/>
          <w14:textFill>
            <w14:solidFill>
              <w14:schemeClr w14:val="tx1"/>
            </w14:solidFill>
          </w14:textFill>
        </w:rPr>
        <w:t>000</w:t>
      </w:r>
      <w:r>
        <w:rPr>
          <w:rFonts w:hint="eastAsia"/>
          <w:color w:val="000000" w:themeColor="text1"/>
          <w:highlight w:val="none"/>
          <w14:textFill>
            <w14:solidFill>
              <w14:schemeClr w14:val="tx1"/>
            </w14:solidFill>
          </w14:textFill>
        </w:rPr>
        <w:t>的数字影像图</w:t>
      </w:r>
      <w:r>
        <w:rPr>
          <w:rFonts w:hint="eastAsia"/>
          <w:color w:val="000000" w:themeColor="text1"/>
          <w:highlight w:val="none"/>
          <w:lang w:eastAsia="zh-CN"/>
          <w14:textFill>
            <w14:solidFill>
              <w14:schemeClr w14:val="tx1"/>
            </w14:solidFill>
          </w14:textFill>
        </w:rPr>
        <w:t>；</w:t>
      </w:r>
    </w:p>
    <w:p>
      <w:pPr>
        <w:pStyle w:val="305"/>
        <w:numPr>
          <w:ilvl w:val="0"/>
          <w:numId w:val="33"/>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比例尺不小于1：2</w:t>
      </w:r>
      <w:r>
        <w:rPr>
          <w:color w:val="000000" w:themeColor="text1"/>
          <w:highlight w:val="none"/>
          <w14:textFill>
            <w14:solidFill>
              <w14:schemeClr w14:val="tx1"/>
            </w14:solidFill>
          </w14:textFill>
        </w:rPr>
        <w:t>000</w:t>
      </w:r>
      <w:r>
        <w:rPr>
          <w:rFonts w:hint="eastAsia"/>
          <w:color w:val="000000" w:themeColor="text1"/>
          <w:highlight w:val="none"/>
          <w14:textFill>
            <w14:solidFill>
              <w14:schemeClr w14:val="tx1"/>
            </w14:solidFill>
          </w14:textFill>
        </w:rPr>
        <w:t>的数字线划图</w:t>
      </w:r>
      <w:r>
        <w:rPr>
          <w:rFonts w:hint="eastAsia"/>
          <w:color w:val="000000" w:themeColor="text1"/>
          <w:highlight w:val="none"/>
          <w:lang w:eastAsia="zh-CN"/>
          <w14:textFill>
            <w14:solidFill>
              <w14:schemeClr w14:val="tx1"/>
            </w14:solidFill>
          </w14:textFill>
        </w:rPr>
        <w:t>；</w:t>
      </w:r>
    </w:p>
    <w:p>
      <w:pPr>
        <w:pStyle w:val="305"/>
        <w:numPr>
          <w:ilvl w:val="0"/>
          <w:numId w:val="33"/>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点云密度优于9pts</w:t>
      </w:r>
      <w:r>
        <w:rPr>
          <w:color w:val="000000" w:themeColor="text1"/>
          <w:highlight w:val="none"/>
          <w14:textFill>
            <w14:solidFill>
              <w14:schemeClr w14:val="tx1"/>
            </w14:solidFill>
          </w14:textFill>
        </w:rPr>
        <w:t>/m2</w:t>
      </w:r>
      <w:r>
        <w:rPr>
          <w:rFonts w:hint="eastAsia"/>
          <w:color w:val="000000" w:themeColor="text1"/>
          <w:highlight w:val="none"/>
          <w14:textFill>
            <w14:solidFill>
              <w14:schemeClr w14:val="tx1"/>
            </w14:solidFill>
          </w14:textFill>
        </w:rPr>
        <w:t>（或按平均点间隔距离优于0</w:t>
      </w:r>
      <w:r>
        <w:rPr>
          <w:color w:val="000000" w:themeColor="text1"/>
          <w:highlight w:val="none"/>
          <w14:textFill>
            <w14:solidFill>
              <w14:schemeClr w14:val="tx1"/>
            </w14:solidFill>
          </w14:textFill>
        </w:rPr>
        <w:t>.5</w:t>
      </w:r>
      <w:r>
        <w:rPr>
          <w:rFonts w:hint="eastAsia"/>
          <w:color w:val="000000" w:themeColor="text1"/>
          <w:highlight w:val="none"/>
          <w14:textFill>
            <w14:solidFill>
              <w14:schemeClr w14:val="tx1"/>
            </w14:solidFill>
          </w14:textFill>
        </w:rPr>
        <w:t>m）的点云数据</w:t>
      </w:r>
      <w:r>
        <w:rPr>
          <w:rFonts w:hint="eastAsia"/>
          <w:color w:val="000000" w:themeColor="text1"/>
          <w:highlight w:val="none"/>
          <w:lang w:eastAsia="zh-CN"/>
          <w14:textFill>
            <w14:solidFill>
              <w14:schemeClr w14:val="tx1"/>
            </w14:solidFill>
          </w14:textFill>
        </w:rPr>
        <w:t>；</w:t>
      </w:r>
    </w:p>
    <w:p>
      <w:pPr>
        <w:pStyle w:val="305"/>
        <w:numPr>
          <w:ilvl w:val="0"/>
          <w:numId w:val="33"/>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比例尺不小于1：2</w:t>
      </w:r>
      <w:r>
        <w:rPr>
          <w:color w:val="000000" w:themeColor="text1"/>
          <w:highlight w:val="none"/>
          <w14:textFill>
            <w14:solidFill>
              <w14:schemeClr w14:val="tx1"/>
            </w14:solidFill>
          </w14:textFill>
        </w:rPr>
        <w:t>00</w:t>
      </w:r>
      <w:r>
        <w:rPr>
          <w:rFonts w:hint="eastAsia"/>
          <w:color w:val="000000" w:themeColor="text1"/>
          <w:highlight w:val="none"/>
          <w14:textFill>
            <w14:solidFill>
              <w14:schemeClr w14:val="tx1"/>
            </w14:solidFill>
          </w14:textFill>
        </w:rPr>
        <w:t>的DSM</w:t>
      </w:r>
      <w:r>
        <w:rPr>
          <w:rFonts w:hint="eastAsia"/>
          <w:color w:val="000000" w:themeColor="text1"/>
          <w:highlight w:val="none"/>
          <w:lang w:eastAsia="zh-CN"/>
          <w14:textFill>
            <w14:solidFill>
              <w14:schemeClr w14:val="tx1"/>
            </w14:solidFill>
          </w14:textFill>
        </w:rPr>
        <w:t>；</w:t>
      </w:r>
    </w:p>
    <w:p>
      <w:pPr>
        <w:pStyle w:val="305"/>
        <w:numPr>
          <w:ilvl w:val="0"/>
          <w:numId w:val="33"/>
        </w:numPr>
        <w:bidi w:val="0"/>
        <w:ind w:left="839" w:leftChars="0" w:hanging="419" w:firstLineChars="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平均分辨率优于</w:t>
      </w:r>
      <w:r>
        <w:rPr>
          <w:color w:val="000000" w:themeColor="text1"/>
          <w:highlight w:val="none"/>
          <w14:textFill>
            <w14:solidFill>
              <w14:schemeClr w14:val="tx1"/>
            </w14:solidFill>
          </w14:textFill>
        </w:rPr>
        <w:t>5</w:t>
      </w:r>
      <w:r>
        <w:rPr>
          <w:rFonts w:hint="eastAsia"/>
          <w:color w:val="000000" w:themeColor="text1"/>
          <w:highlight w:val="none"/>
          <w14:textFill>
            <w14:solidFill>
              <w14:schemeClr w14:val="tx1"/>
            </w14:solidFill>
          </w14:textFill>
        </w:rPr>
        <w:t>cm的实景三维模型</w:t>
      </w:r>
      <w:r>
        <w:rPr>
          <w:rFonts w:hint="eastAsia"/>
          <w:color w:val="000000" w:themeColor="text1"/>
          <w:highlight w:val="none"/>
          <w:lang w:eastAsia="zh-CN"/>
          <w14:textFill>
            <w14:solidFill>
              <w14:schemeClr w14:val="tx1"/>
            </w14:solidFill>
          </w14:textFill>
        </w:rPr>
        <w:t>。</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地理坐标系统及高程基准</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规划采用地理坐标系统为WGS</w:t>
      </w:r>
      <w:r>
        <w:rPr>
          <w:rFonts w:ascii="宋体" w:hAnsi="宋体"/>
          <w:color w:val="000000" w:themeColor="text1"/>
          <w:szCs w:val="21"/>
          <w:highlight w:val="none"/>
          <w14:textFill>
            <w14:solidFill>
              <w14:schemeClr w14:val="tx1"/>
            </w14:solidFill>
          </w14:textFill>
        </w:rPr>
        <w:t xml:space="preserve"> 84/</w:t>
      </w:r>
      <w:r>
        <w:rPr>
          <w:rFonts w:hint="eastAsia" w:ascii="宋体" w:hAnsi="宋体"/>
          <w:color w:val="000000" w:themeColor="text1"/>
          <w:szCs w:val="21"/>
          <w:highlight w:val="none"/>
          <w14:textFill>
            <w14:solidFill>
              <w14:schemeClr w14:val="tx1"/>
            </w14:solidFill>
          </w14:textFill>
        </w:rPr>
        <w:t>伪墨卡托投影（EPSG：3</w:t>
      </w:r>
      <w:r>
        <w:rPr>
          <w:rFonts w:ascii="宋体" w:hAnsi="宋体"/>
          <w:color w:val="000000" w:themeColor="text1"/>
          <w:szCs w:val="21"/>
          <w:highlight w:val="none"/>
          <w14:textFill>
            <w14:solidFill>
              <w14:schemeClr w14:val="tx1"/>
            </w14:solidFill>
          </w14:textFill>
        </w:rPr>
        <w:t>857</w:t>
      </w:r>
      <w:r>
        <w:rPr>
          <w:rFonts w:hint="eastAsia" w:ascii="宋体" w:hAnsi="宋体"/>
          <w:color w:val="000000" w:themeColor="text1"/>
          <w:szCs w:val="21"/>
          <w:highlight w:val="none"/>
          <w14:textFill>
            <w14:solidFill>
              <w14:schemeClr w14:val="tx1"/>
            </w14:solidFill>
          </w14:textFill>
        </w:rPr>
        <w:t>），高程采用以测区或观测所在地的参考椭球面为基准的大地高（绝对高），或以无人机起飞点为基准的高度（相对高）。</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平均空间分辨率与相邻影像重叠度设置</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优视航摄的主要设置输入为平均空间分辨率和相邻影像重叠度，结合航摄系统的焦距、传感器幅面尺寸、像元大小等参数配置，确定观测视距和采样间距。对应不同的技术方向，平均空间分辨率及相邻影像重叠度的设置范围如表1。</w:t>
      </w:r>
    </w:p>
    <w:p>
      <w:pPr>
        <w:pStyle w:val="301"/>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平均空间分辨率与相邻影像重叠度设置</w:t>
      </w: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3"/>
        <w:gridCol w:w="2763"/>
        <w:gridCol w:w="2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63" w:type="dxa"/>
          </w:tcPr>
          <w:p>
            <w:pPr>
              <w:jc w:val="center"/>
              <w:rPr>
                <w:rFonts w:hint="eastAsia" w:ascii="宋体" w:hAnsi="宋体" w:eastAsia="宋体" w:cs="宋体"/>
                <w:b w:val="0"/>
                <w:bCs w:val="0"/>
                <w:color w:val="000000" w:themeColor="text1"/>
                <w:sz w:val="18"/>
                <w:szCs w:val="18"/>
                <w:highlight w:val="none"/>
                <w14:textFill>
                  <w14:solidFill>
                    <w14:schemeClr w14:val="tx1"/>
                  </w14:solidFill>
                </w14:textFill>
              </w:rPr>
            </w:pPr>
            <w:r>
              <w:rPr>
                <w:rFonts w:hint="eastAsia" w:ascii="宋体" w:hAnsi="宋体" w:eastAsia="宋体" w:cs="宋体"/>
                <w:b w:val="0"/>
                <w:bCs w:val="0"/>
                <w:color w:val="000000" w:themeColor="text1"/>
                <w:sz w:val="18"/>
                <w:szCs w:val="18"/>
                <w:highlight w:val="none"/>
                <w14:textFill>
                  <w14:solidFill>
                    <w14:schemeClr w14:val="tx1"/>
                  </w14:solidFill>
                </w14:textFill>
              </w:rPr>
              <w:t>技术方向</w:t>
            </w:r>
          </w:p>
        </w:tc>
        <w:tc>
          <w:tcPr>
            <w:tcW w:w="2763" w:type="dxa"/>
          </w:tcPr>
          <w:p>
            <w:pPr>
              <w:jc w:val="center"/>
              <w:rPr>
                <w:rFonts w:hint="eastAsia" w:ascii="宋体" w:hAnsi="宋体" w:eastAsia="宋体" w:cs="宋体"/>
                <w:b w:val="0"/>
                <w:bCs w:val="0"/>
                <w:color w:val="000000" w:themeColor="text1"/>
                <w:sz w:val="18"/>
                <w:szCs w:val="18"/>
                <w:highlight w:val="none"/>
                <w14:textFill>
                  <w14:solidFill>
                    <w14:schemeClr w14:val="tx1"/>
                  </w14:solidFill>
                </w14:textFill>
              </w:rPr>
            </w:pPr>
            <w:r>
              <w:rPr>
                <w:rFonts w:hint="eastAsia" w:ascii="宋体" w:hAnsi="宋体" w:eastAsia="宋体" w:cs="宋体"/>
                <w:b w:val="0"/>
                <w:bCs w:val="0"/>
                <w:color w:val="000000" w:themeColor="text1"/>
                <w:sz w:val="18"/>
                <w:szCs w:val="18"/>
                <w:highlight w:val="none"/>
                <w14:textFill>
                  <w14:solidFill>
                    <w14:schemeClr w14:val="tx1"/>
                  </w14:solidFill>
                </w14:textFill>
              </w:rPr>
              <w:t>平均空间分辨率</w:t>
            </w:r>
          </w:p>
        </w:tc>
        <w:tc>
          <w:tcPr>
            <w:tcW w:w="2770" w:type="dxa"/>
          </w:tcPr>
          <w:p>
            <w:pPr>
              <w:jc w:val="center"/>
              <w:rPr>
                <w:rFonts w:hint="eastAsia" w:ascii="宋体" w:hAnsi="宋体" w:eastAsia="宋体" w:cs="宋体"/>
                <w:b w:val="0"/>
                <w:bCs w:val="0"/>
                <w:color w:val="000000" w:themeColor="text1"/>
                <w:sz w:val="18"/>
                <w:szCs w:val="18"/>
                <w:highlight w:val="none"/>
                <w14:textFill>
                  <w14:solidFill>
                    <w14:schemeClr w14:val="tx1"/>
                  </w14:solidFill>
                </w14:textFill>
              </w:rPr>
            </w:pPr>
            <w:r>
              <w:rPr>
                <w:rFonts w:hint="eastAsia" w:ascii="宋体" w:hAnsi="宋体" w:eastAsia="宋体" w:cs="宋体"/>
                <w:b w:val="0"/>
                <w:bCs w:val="0"/>
                <w:color w:val="000000" w:themeColor="text1"/>
                <w:sz w:val="18"/>
                <w:szCs w:val="18"/>
                <w:highlight w:val="none"/>
                <w14:textFill>
                  <w14:solidFill>
                    <w14:schemeClr w14:val="tx1"/>
                  </w14:solidFill>
                </w14:textFill>
              </w:rPr>
              <w:t>相邻影像重叠度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3" w:type="dxa"/>
          </w:tcPr>
          <w:p>
            <w:pPr>
              <w:jc w:val="center"/>
              <w:rPr>
                <w:rFonts w:hint="eastAsia"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实景三维</w:t>
            </w:r>
          </w:p>
        </w:tc>
        <w:tc>
          <w:tcPr>
            <w:tcW w:w="2763" w:type="dxa"/>
          </w:tcPr>
          <w:p>
            <w:pPr>
              <w:jc w:val="center"/>
              <w:rPr>
                <w:rFonts w:hint="eastAsia"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≤3cm</w:t>
            </w:r>
          </w:p>
        </w:tc>
        <w:tc>
          <w:tcPr>
            <w:tcW w:w="2770" w:type="dxa"/>
          </w:tcPr>
          <w:p>
            <w:pPr>
              <w:jc w:val="center"/>
              <w:rPr>
                <w:rFonts w:hint="eastAsia"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65%～90%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3" w:type="dxa"/>
          </w:tcPr>
          <w:p>
            <w:pPr>
              <w:jc w:val="center"/>
              <w:rPr>
                <w:rFonts w:hint="eastAsia"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近景摄影测量</w:t>
            </w:r>
          </w:p>
        </w:tc>
        <w:tc>
          <w:tcPr>
            <w:tcW w:w="2763" w:type="dxa"/>
          </w:tcPr>
          <w:p>
            <w:pPr>
              <w:jc w:val="center"/>
              <w:rPr>
                <w:rFonts w:hint="eastAsia"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＜1cm</w:t>
            </w:r>
          </w:p>
        </w:tc>
        <w:tc>
          <w:tcPr>
            <w:tcW w:w="2770" w:type="dxa"/>
          </w:tcPr>
          <w:p>
            <w:pPr>
              <w:jc w:val="center"/>
              <w:rPr>
                <w:rFonts w:hint="eastAsia"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55%～80%</w:t>
            </w:r>
          </w:p>
        </w:tc>
      </w:tr>
    </w:tbl>
    <w:p>
      <w:pPr>
        <w:pStyle w:val="258"/>
        <w:ind w:firstLine="420"/>
        <w:jc w:val="center"/>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362"/>
        <w:spacing w:line="276" w:lineRule="auto"/>
        <w:rPr>
          <w:rFonts w:ascii="黑体" w:hAnsi="黑体" w:eastAsia="黑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实景三维的重叠度设置依据精细度要求。近景摄影测量须综合分辨率和重叠度设置，并转化为观测交会角分析，根据任务要求，平衡平面和深度的相对测量精度。表观检测以高分辨率、低重叠度的影像纹理信息检测为主，涉及三维形状分析的检测内容，按尺度和精度的要求，调高重叠度设置。</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测区范围设置及分区原则</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收集的地理环境信息数据设定测区范围，具体为贴近包围实际施测场景或对象的轮廓线。轮廓线的形状随场景的地物分布情况或观测对象的水平方向外形而定，并以两倍于观测视距的距离加以外扩，将场景对象周围的环境纳入测区。如果已确定无人机起飞点在计划施测场景外，则沿对应方位外扩至包含起飞点，且具有安全起飞空间为止。</w:t>
      </w:r>
    </w:p>
    <w:p>
      <w:pPr>
        <w:pStyle w:val="305"/>
        <w:numPr>
          <w:ilvl w:val="-1"/>
          <w:numId w:val="0"/>
        </w:numPr>
        <w:spacing w:line="276" w:lineRule="auto"/>
        <w:ind w:left="0" w:firstLine="42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如实际测区较大（占地面积大于2km</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），观测对象空间尺寸较大，则考虑进行分区，应遵循下列原则：</w:t>
      </w:r>
    </w:p>
    <w:p>
      <w:pPr>
        <w:pStyle w:val="305"/>
        <w:numPr>
          <w:ilvl w:val="0"/>
          <w:numId w:val="34"/>
        </w:numPr>
        <w:spacing w:line="276" w:lineRule="auto"/>
        <w:ind w:left="839"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测区可按功能性质、空间分布或地物高度等划分为相对独立的区域，观测对象可区分为不同朝向的表面、不同功能的部位，或非刚性连接、相对移动的部件，则确定可进行分区操作；</w:t>
      </w:r>
    </w:p>
    <w:p>
      <w:pPr>
        <w:pStyle w:val="305"/>
        <w:numPr>
          <w:ilvl w:val="0"/>
          <w:numId w:val="34"/>
        </w:numPr>
        <w:spacing w:line="276" w:lineRule="auto"/>
        <w:ind w:left="839"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大范围场景的分区可根据二维地理信息，按测区的设置方式处理，分区间的接边处应位于相对平坦的区域，且不切割建筑等重要地物；</w:t>
      </w:r>
    </w:p>
    <w:p>
      <w:pPr>
        <w:pStyle w:val="305"/>
        <w:numPr>
          <w:ilvl w:val="0"/>
          <w:numId w:val="34"/>
        </w:numPr>
        <w:spacing w:line="276" w:lineRule="auto"/>
        <w:ind w:left="839"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大尺度对象的分区须依据三维结构信息，分区对应朝向基本一致的表面，或是特定功能或自成刚性结构的部件所在的区位；</w:t>
      </w:r>
    </w:p>
    <w:p>
      <w:pPr>
        <w:pStyle w:val="305"/>
        <w:numPr>
          <w:ilvl w:val="0"/>
          <w:numId w:val="34"/>
        </w:numPr>
        <w:spacing w:line="276" w:lineRule="auto"/>
        <w:ind w:left="839"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以提升测量效率为目标，分区处理主要服务于大区域场景的联合或分阶段施测，以及小区域或观测对象的多机协同施测。</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控制点和测量标志点设置</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利用实地测量的像控点或控制点实现概略模型的整体绝对坐标转换。以设计模型作为概略模型通过控制点调整转换模型的比例尺和坐标方位，将设计模型准确放置于场景环境。根据概略模型是否已生成，先验信息来源和概略模型形式，控制点的设置分为以下方式：</w:t>
      </w:r>
    </w:p>
    <w:p>
      <w:pPr>
        <w:pStyle w:val="362"/>
        <w:numPr>
          <w:ilvl w:val="0"/>
          <w:numId w:val="35"/>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若尚未生成概略模型，通过预飞行方式采集生成，则像控点根据测区范围和地物分布情况，以沿测区外廓为主进行布设，布点数量和类型以</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个平高点为宜，在测区内均匀分散布设。如测区范围具有较为显著的高差变化，则保持像控点均匀分散的同时区分为不同的高度层。如对测区进行分区处理，则在分区接边处周围布设像控点，每处接边布设2个平高点。</w:t>
      </w:r>
    </w:p>
    <w:p>
      <w:pPr>
        <w:pStyle w:val="362"/>
        <w:numPr>
          <w:ilvl w:val="0"/>
          <w:numId w:val="35"/>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若已有概略模型，则根据优视采样可观测性分析推荐的像控点位（方法原理见附录A）进行实地测设。推荐点位已根据场景空间构形进行了包括均匀分布、分高度层布设等设置，则根据实际情况和点位可偏移范围在测设现场做适当调整。</w:t>
      </w:r>
    </w:p>
    <w:p>
      <w:pPr>
        <w:pStyle w:val="362"/>
        <w:numPr>
          <w:ilvl w:val="0"/>
          <w:numId w:val="35"/>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以设计模型作为概略模型。选取模型上不少于</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个点位，在实际空间测设其对应的点作为转换控制点。点位选取要求为几何特征明显，且不共线、不共面，空间间距较大，以位于边角处的点为宜。非整体刚性结构的观测对象，则每个最大刚性结构部件单独设置控制点。根据定比例尺、定位、定向的需要，采用三维仿射变换为具体的变换形式。</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像控点可选择更高精细度的标志形式（实际使用样例见附录B），像控点的其他要求</w:t>
      </w:r>
      <w:r>
        <w:rPr>
          <w:rFonts w:hint="eastAsia" w:ascii="宋体" w:hAnsi="宋体"/>
          <w:color w:val="000000" w:themeColor="text1"/>
          <w:szCs w:val="21"/>
          <w:highlight w:val="none"/>
          <w:lang w:val="en-US" w:eastAsia="zh-CN"/>
          <w14:textFill>
            <w14:solidFill>
              <w14:schemeClr w14:val="tx1"/>
            </w14:solidFill>
          </w14:textFill>
        </w:rPr>
        <w:t>应履行</w:t>
      </w:r>
      <w:r>
        <w:rPr>
          <w:rFonts w:hint="eastAsia" w:ascii="宋体" w:hAnsi="宋体"/>
          <w:color w:val="000000" w:themeColor="text1"/>
          <w:szCs w:val="21"/>
          <w:highlight w:val="none"/>
          <w14:textFill>
            <w14:solidFill>
              <w14:schemeClr w14:val="tx1"/>
            </w14:solidFill>
          </w14:textFill>
        </w:rPr>
        <w:t>CH/</w:t>
      </w:r>
      <w:r>
        <w:rPr>
          <w:rFonts w:hint="eastAsia" w:ascii="宋体" w:hAnsi="宋体"/>
          <w:color w:val="000000" w:themeColor="text1"/>
          <w:szCs w:val="21"/>
          <w:highlight w:val="none"/>
          <w:lang w:val="en-US" w:eastAsia="zh-CN"/>
          <w14:textFill>
            <w14:solidFill>
              <w14:schemeClr w14:val="tx1"/>
            </w14:solidFill>
          </w14:textFill>
        </w:rPr>
        <w:t>T</w:t>
      </w:r>
      <w:r>
        <w:rPr>
          <w:rFonts w:ascii="宋体" w:hAnsi="宋体"/>
          <w:color w:val="000000" w:themeColor="text1"/>
          <w:szCs w:val="21"/>
          <w:highlight w:val="none"/>
          <w14:textFill>
            <w14:solidFill>
              <w14:schemeClr w14:val="tx1"/>
            </w14:solidFill>
          </w14:textFill>
        </w:rPr>
        <w:t xml:space="preserve"> 3004</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2021第</w:t>
      </w:r>
      <w:r>
        <w:rPr>
          <w:rFonts w:hint="eastAsia"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章和第7章确立的程序</w:t>
      </w:r>
      <w:r>
        <w:rPr>
          <w:rFonts w:hint="eastAsia" w:ascii="宋体" w:hAnsi="宋体"/>
          <w:color w:val="000000" w:themeColor="text1"/>
          <w:szCs w:val="21"/>
          <w:highlight w:val="none"/>
          <w14:textFill>
            <w14:solidFill>
              <w14:schemeClr w14:val="tx1"/>
            </w14:solidFill>
          </w14:textFill>
        </w:rPr>
        <w:t>的执行。</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采样点与测量标志点的相互转化处理方式为：</w:t>
      </w:r>
    </w:p>
    <w:p>
      <w:pPr>
        <w:pStyle w:val="362"/>
        <w:numPr>
          <w:ilvl w:val="0"/>
          <w:numId w:val="36"/>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在概略模型上确定标志点所在位置，将这类点位设定为采样点，按测量或检测要求进行可观测性分析和规划设置；</w:t>
      </w:r>
    </w:p>
    <w:p>
      <w:pPr>
        <w:pStyle w:val="362"/>
        <w:numPr>
          <w:ilvl w:val="0"/>
          <w:numId w:val="36"/>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将观测采样生成的采样点确定为测量标志点，则导出采样点坐标，用以指示实地测设。</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测量标志点的形式、测设操作及其他要求</w:t>
      </w:r>
      <w:r>
        <w:rPr>
          <w:rFonts w:hint="eastAsia" w:ascii="宋体" w:hAnsi="宋体"/>
          <w:color w:val="000000" w:themeColor="text1"/>
          <w:szCs w:val="21"/>
          <w:highlight w:val="none"/>
          <w:lang w:val="en-US" w:eastAsia="zh-CN"/>
          <w14:textFill>
            <w14:solidFill>
              <w14:schemeClr w14:val="tx1"/>
            </w14:solidFill>
          </w14:textFill>
        </w:rPr>
        <w:t>应履行</w:t>
      </w:r>
      <w:r>
        <w:rPr>
          <w:rFonts w:ascii="宋体" w:hAnsi="宋体"/>
          <w:color w:val="000000" w:themeColor="text1"/>
          <w:szCs w:val="21"/>
          <w:highlight w:val="none"/>
          <w14:textFill>
            <w14:solidFill>
              <w14:schemeClr w14:val="tx1"/>
            </w14:solidFill>
          </w14:textFill>
        </w:rPr>
        <w:t>GB 55018</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2021第3章和第6章确立的程序、</w:t>
      </w:r>
      <w:r>
        <w:rPr>
          <w:rFonts w:ascii="宋体" w:hAnsi="宋体"/>
          <w:color w:val="000000" w:themeColor="text1"/>
          <w:szCs w:val="21"/>
          <w:highlight w:val="none"/>
          <w14:textFill>
            <w14:solidFill>
              <w14:schemeClr w14:val="tx1"/>
            </w14:solidFill>
          </w14:textFill>
        </w:rPr>
        <w:t>GB/T 12979</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olor w:val="000000" w:themeColor="text1"/>
          <w:szCs w:val="21"/>
          <w:highlight w:val="none"/>
          <w:lang w:val="en-US" w:eastAsia="zh-CN"/>
          <w14:textFill>
            <w14:solidFill>
              <w14:schemeClr w14:val="tx1"/>
            </w14:solidFill>
          </w14:textFill>
        </w:rPr>
        <w:t>第4章确立的程序、按照</w:t>
      </w:r>
      <w:r>
        <w:rPr>
          <w:rFonts w:ascii="宋体" w:hAnsi="宋体"/>
          <w:color w:val="000000" w:themeColor="text1"/>
          <w:szCs w:val="21"/>
          <w:highlight w:val="none"/>
          <w14:textFill>
            <w14:solidFill>
              <w14:schemeClr w14:val="tx1"/>
            </w14:solidFill>
          </w14:textFill>
        </w:rPr>
        <w:t>GB 50167</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2014</w:t>
      </w:r>
      <w:r>
        <w:rPr>
          <w:rFonts w:hint="eastAsia" w:ascii="宋体" w:hAnsi="宋体"/>
          <w:color w:val="000000" w:themeColor="text1"/>
          <w:szCs w:val="21"/>
          <w:highlight w:val="none"/>
          <w14:textFill>
            <w14:solidFill>
              <w14:schemeClr w14:val="tx1"/>
            </w14:solidFill>
          </w14:textFill>
        </w:rPr>
        <w:t>中4</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和7</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规定的要求</w:t>
      </w:r>
      <w:r>
        <w:rPr>
          <w:rFonts w:hint="eastAsia" w:ascii="宋体" w:hAnsi="宋体"/>
          <w:color w:val="000000" w:themeColor="text1"/>
          <w:szCs w:val="21"/>
          <w:highlight w:val="none"/>
          <w14:textFill>
            <w14:solidFill>
              <w14:schemeClr w14:val="tx1"/>
            </w14:solidFill>
          </w14:textFill>
        </w:rPr>
        <w:t>。</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预飞行采集要求</w:t>
      </w:r>
    </w:p>
    <w:p>
      <w:pPr>
        <w:pStyle w:val="362"/>
        <w:spacing w:line="276" w:lineRule="auto"/>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预飞行采集</w:t>
      </w:r>
      <w:r>
        <w:rPr>
          <w:rFonts w:ascii="宋体" w:hAnsi="宋体"/>
          <w:color w:val="000000" w:themeColor="text1"/>
          <w:szCs w:val="21"/>
          <w:highlight w:val="none"/>
          <w14:textFill>
            <w14:solidFill>
              <w14:schemeClr w14:val="tx1"/>
            </w14:solidFill>
          </w14:textFill>
        </w:rPr>
        <w:t>可</w:t>
      </w:r>
      <w:r>
        <w:rPr>
          <w:rFonts w:hint="eastAsia" w:ascii="宋体" w:hAnsi="宋体"/>
          <w:color w:val="000000" w:themeColor="text1"/>
          <w:szCs w:val="21"/>
          <w:highlight w:val="none"/>
          <w14:textFill>
            <w14:solidFill>
              <w14:schemeClr w14:val="tx1"/>
            </w14:solidFill>
          </w14:textFill>
        </w:rPr>
        <w:t>使用井字飞行方式，镜头略带一些倾角（</w:t>
      </w:r>
      <w:r>
        <w:rPr>
          <w:rFonts w:ascii="宋体" w:hAnsi="宋体"/>
          <w:color w:val="000000" w:themeColor="text1"/>
          <w:szCs w:val="21"/>
          <w:highlight w:val="none"/>
          <w14:textFill>
            <w14:solidFill>
              <w14:schemeClr w14:val="tx1"/>
            </w14:solidFill>
          </w14:textFill>
        </w:rPr>
        <w:t>-80°--60°），保证采集粗模侧面信息完整性，分辨率满足1：2000，重叠率不小于50%</w:t>
      </w:r>
      <w:r>
        <w:rPr>
          <w:rFonts w:hint="eastAsia" w:ascii="宋体" w:hAnsi="宋体"/>
          <w:color w:val="000000" w:themeColor="text1"/>
          <w:szCs w:val="21"/>
          <w:highlight w:val="none"/>
          <w14:textFill>
            <w14:solidFill>
              <w14:schemeClr w14:val="tx1"/>
            </w14:solidFill>
          </w14:textFill>
        </w:rPr>
        <w:t>。</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安全</w:t>
      </w:r>
      <w:r>
        <w:rPr>
          <w:color w:val="000000" w:themeColor="text1"/>
          <w:highlight w:val="none"/>
          <w14:textFill>
            <w14:solidFill>
              <w14:schemeClr w14:val="tx1"/>
            </w14:solidFill>
          </w14:textFill>
        </w:rPr>
        <w:t>距离</w:t>
      </w:r>
      <w:r>
        <w:rPr>
          <w:rFonts w:hint="eastAsia"/>
          <w:color w:val="000000" w:themeColor="text1"/>
          <w:highlight w:val="none"/>
          <w14:textFill>
            <w14:solidFill>
              <w14:schemeClr w14:val="tx1"/>
            </w14:solidFill>
          </w14:textFill>
        </w:rPr>
        <w:t>和安全高度设置</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不带相控重建粗模的安全距离应保持在20米以上；对于需要贴近采集的场景粗模飞行时应增加控制点保证精度，安全距离保持在5米以上。</w:t>
      </w:r>
    </w:p>
    <w:p>
      <w:pPr>
        <w:pStyle w:val="362"/>
        <w:spacing w:line="276" w:lineRule="auto"/>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常规地物密集区域的安全高度宜设为距地面3</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米以上。</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可观测性分析</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可观测性分析用于对生成的航线进行质量评估，通过设置不同参数以及对采样点的可见性进行评估涂色，利用概略模型处理中可观测性值由低到高分别用黑色、红色、黄色、绿色、青色、蓝色进行设色区分。可观测性分析见表2。</w:t>
      </w:r>
    </w:p>
    <w:p>
      <w:pPr>
        <w:pStyle w:val="301"/>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可观测性分析</w:t>
      </w:r>
      <w:r>
        <w:rPr>
          <w:color w:val="000000" w:themeColor="text1"/>
          <w:highlight w:val="none"/>
          <w14:textFill>
            <w14:solidFill>
              <w14:schemeClr w14:val="tx1"/>
            </w14:solidFill>
          </w14:textFill>
        </w:rPr>
        <w:t>采样标注</w:t>
      </w: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0"/>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tcPr>
          <w:p>
            <w:pPr>
              <w:pStyle w:val="258"/>
              <w:jc w:val="center"/>
              <w:rPr>
                <w:rFonts w:hint="eastAsia" w:eastAsia="宋体"/>
                <w:color w:val="000000" w:themeColor="text1"/>
                <w:sz w:val="18"/>
                <w:szCs w:val="16"/>
                <w:highlight w:val="none"/>
                <w:vertAlign w:val="baseline"/>
                <w:lang w:val="en-US" w:eastAsia="zh-CN"/>
                <w14:textFill>
                  <w14:solidFill>
                    <w14:schemeClr w14:val="tx1"/>
                  </w14:solidFill>
                </w14:textFill>
              </w:rPr>
            </w:pPr>
            <w:r>
              <w:rPr>
                <w:rFonts w:hint="eastAsia"/>
                <w:color w:val="000000" w:themeColor="text1"/>
                <w:sz w:val="18"/>
                <w:szCs w:val="16"/>
                <w:highlight w:val="none"/>
                <w:vertAlign w:val="baseline"/>
                <w:lang w:val="en-US" w:eastAsia="zh-CN"/>
                <w14:textFill>
                  <w14:solidFill>
                    <w14:schemeClr w14:val="tx1"/>
                  </w14:solidFill>
                </w14:textFill>
              </w:rPr>
              <w:t>颜色</w:t>
            </w:r>
          </w:p>
        </w:tc>
        <w:tc>
          <w:tcPr>
            <w:tcW w:w="3190" w:type="dxa"/>
          </w:tcPr>
          <w:p>
            <w:pPr>
              <w:pStyle w:val="258"/>
              <w:jc w:val="center"/>
              <w:rPr>
                <w:rFonts w:hint="default" w:eastAsia="宋体"/>
                <w:color w:val="000000" w:themeColor="text1"/>
                <w:sz w:val="18"/>
                <w:szCs w:val="16"/>
                <w:highlight w:val="none"/>
                <w:vertAlign w:val="baseline"/>
                <w:lang w:val="en-US" w:eastAsia="zh-CN"/>
                <w14:textFill>
                  <w14:solidFill>
                    <w14:schemeClr w14:val="tx1"/>
                  </w14:solidFill>
                </w14:textFill>
              </w:rPr>
            </w:pPr>
            <w:r>
              <w:rPr>
                <w:rFonts w:hint="eastAsia"/>
                <w:color w:val="000000" w:themeColor="text1"/>
                <w:sz w:val="18"/>
                <w:szCs w:val="16"/>
                <w:highlight w:val="none"/>
                <w:vertAlign w:val="baseline"/>
                <w:lang w:val="en-US" w:eastAsia="zh-CN"/>
                <w14:textFill>
                  <w14:solidFill>
                    <w14:schemeClr w14:val="tx1"/>
                  </w14:solidFill>
                </w14:textFill>
              </w:rPr>
              <w:t>可观测区间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Align w:val="top"/>
          </w:tcPr>
          <w:p>
            <w:pPr>
              <w:pStyle w:val="362"/>
              <w:spacing w:line="276" w:lineRule="auto"/>
              <w:ind w:firstLine="0" w:firstLineChars="0"/>
              <w:jc w:val="center"/>
              <w:rPr>
                <w:color w:val="000000" w:themeColor="text1"/>
                <w:sz w:val="18"/>
                <w:szCs w:val="21"/>
                <w:highlight w:val="none"/>
                <w:vertAlign w:val="baseli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mc:AlternateContent>
                <mc:Choice Requires="wps">
                  <w:drawing>
                    <wp:inline distT="0" distB="0" distL="0" distR="0">
                      <wp:extent cx="107950" cy="107950"/>
                      <wp:effectExtent l="6350" t="6350" r="19050" b="19050"/>
                      <wp:docPr id="21" name="椭圆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8000" cy="108000"/>
                              </a:xfrm>
                              <a:prstGeom prst="ellipse">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o:spt="3" type="#_x0000_t3" style="height:8.5pt;width:8.5pt;v-text-anchor:middle;" fillcolor="#000000 [3213]" filled="t" stroked="t" coordsize="21600,21600" o:gfxdata="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NDPZ2NEAAAAD&#10;AQAADwAAAAAAAAABACAAAAAiAAAAZHJzL2Rvd25yZXYueG1sUEsBAhQAFAAAAAgAh07iQGeLXqmV&#10;AgAARQUAAA4AAAAAAAAAAQAgAAAAIAEAAGRycy9lMm9Eb2MueG1sUEsFBgAAAAAGAAYAWQEAACcG&#10;AAAAAA==&#10;">
                      <v:fill on="t" focussize="0,0"/>
                      <v:stroke weight="1pt" color="#41719C [3204]" miterlimit="8" joinstyle="miter"/>
                      <v:imagedata o:title=""/>
                      <o:lock v:ext="edit" aspectratio="t"/>
                      <w10:wrap type="none"/>
                      <w10:anchorlock/>
                    </v:shape>
                  </w:pict>
                </mc:Fallback>
              </mc:AlternateContent>
            </w:r>
            <w:r>
              <w:rPr>
                <w:rFonts w:hint="eastAsia" w:ascii="宋体" w:hAnsi="宋体"/>
                <w:color w:val="000000" w:themeColor="text1"/>
                <w:sz w:val="18"/>
                <w:szCs w:val="18"/>
                <w:highlight w:val="none"/>
                <w14:textFill>
                  <w14:solidFill>
                    <w14:schemeClr w14:val="tx1"/>
                  </w14:solidFill>
                </w14:textFill>
              </w:rPr>
              <w:t>（黑色）</w:t>
            </w:r>
          </w:p>
        </w:tc>
        <w:tc>
          <w:tcPr>
            <w:tcW w:w="3190" w:type="dxa"/>
            <w:vAlign w:val="top"/>
          </w:tcPr>
          <w:p>
            <w:pPr>
              <w:pStyle w:val="362"/>
              <w:spacing w:line="276" w:lineRule="auto"/>
              <w:ind w:firstLine="0" w:firstLineChars="0"/>
              <w:jc w:val="center"/>
              <w:rPr>
                <w:b w:val="0"/>
                <w:bCs w:val="0"/>
                <w:color w:val="000000" w:themeColor="text1"/>
                <w:sz w:val="18"/>
                <w:szCs w:val="21"/>
                <w:highlight w:val="none"/>
                <w:vertAlign w:val="baseline"/>
                <w14:textFill>
                  <w14:solidFill>
                    <w14:schemeClr w14:val="tx1"/>
                  </w14:solidFill>
                </w14:textFill>
              </w:rPr>
            </w:pPr>
            <w:r>
              <w:rPr>
                <w:rFonts w:ascii="宋体" w:hAnsi="宋体"/>
                <w:b w:val="0"/>
                <w:bCs w:val="0"/>
                <w:color w:val="000000" w:themeColor="text1"/>
                <w:sz w:val="18"/>
                <w:szCs w:val="18"/>
                <w:highlight w:val="none"/>
                <w14:textFill>
                  <w14:solidFill>
                    <w14:schemeClr w14:val="tx1"/>
                  </w14:solidFill>
                </w14:textFill>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Align w:val="top"/>
          </w:tcPr>
          <w:p>
            <w:pPr>
              <w:pStyle w:val="362"/>
              <w:spacing w:line="276" w:lineRule="auto"/>
              <w:ind w:firstLine="0" w:firstLineChars="0"/>
              <w:jc w:val="center"/>
              <w:rPr>
                <w:color w:val="000000" w:themeColor="text1"/>
                <w:sz w:val="18"/>
                <w:szCs w:val="21"/>
                <w:highlight w:val="none"/>
                <w:vertAlign w:val="baseli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mc:AlternateContent>
                <mc:Choice Requires="wps">
                  <w:drawing>
                    <wp:inline distT="0" distB="0" distL="0" distR="0">
                      <wp:extent cx="107950" cy="107950"/>
                      <wp:effectExtent l="6350" t="6350" r="19050" b="19050"/>
                      <wp:docPr id="22" name="椭圆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8000" cy="108000"/>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o:spt="3" type="#_x0000_t3" style="height:8.5pt;width:8.5pt;v-text-anchor:middle;" fillcolor="#FF0000" filled="t" stroked="t" coordsize="21600,21600" o:gfxdata="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APlTxR0gAAAAMB&#10;AAAPAAAAAAAAAAEAIAAAACIAAABkcnMvZG93bnJldi54bWxQSwECFAAUAAAACACHTuJABe1XtpMC&#10;AABFBQAADgAAAAAAAAABACAAAAAhAQAAZHJzL2Uyb0RvYy54bWxQSwUGAAAAAAYABgBZAQAAJgYA&#10;AAAA&#10;">
                      <v:fill on="t" focussize="0,0"/>
                      <v:stroke weight="1pt" color="#41719C [3204]" miterlimit="8" joinstyle="miter"/>
                      <v:imagedata o:title=""/>
                      <o:lock v:ext="edit" aspectratio="t"/>
                      <w10:wrap type="none"/>
                      <w10:anchorlock/>
                    </v:shape>
                  </w:pict>
                </mc:Fallback>
              </mc:AlternateContent>
            </w:r>
            <w:r>
              <w:rPr>
                <w:rFonts w:hint="eastAsia" w:ascii="宋体" w:hAnsi="宋体"/>
                <w:color w:val="000000" w:themeColor="text1"/>
                <w:sz w:val="18"/>
                <w:szCs w:val="18"/>
                <w:highlight w:val="none"/>
                <w14:textFill>
                  <w14:solidFill>
                    <w14:schemeClr w14:val="tx1"/>
                  </w14:solidFill>
                </w14:textFill>
              </w:rPr>
              <w:t>（红色）</w:t>
            </w:r>
          </w:p>
        </w:tc>
        <w:tc>
          <w:tcPr>
            <w:tcW w:w="3190" w:type="dxa"/>
            <w:vAlign w:val="top"/>
          </w:tcPr>
          <w:p>
            <w:pPr>
              <w:pStyle w:val="362"/>
              <w:spacing w:line="276" w:lineRule="auto"/>
              <w:ind w:firstLine="0" w:firstLineChars="0"/>
              <w:jc w:val="center"/>
              <w:rPr>
                <w:b w:val="0"/>
                <w:bCs w:val="0"/>
                <w:color w:val="000000" w:themeColor="text1"/>
                <w:sz w:val="18"/>
                <w:szCs w:val="21"/>
                <w:highlight w:val="none"/>
                <w:vertAlign w:val="baseline"/>
                <w14:textFill>
                  <w14:solidFill>
                    <w14:schemeClr w14:val="tx1"/>
                  </w14:solidFill>
                </w14:textFill>
              </w:rPr>
            </w:pPr>
            <w:r>
              <w:rPr>
                <w:rFonts w:ascii="宋体" w:hAnsi="宋体"/>
                <w:b w:val="0"/>
                <w:bCs w:val="0"/>
                <w:color w:val="000000" w:themeColor="text1"/>
                <w:sz w:val="18"/>
                <w:szCs w:val="18"/>
                <w:highlight w:val="none"/>
                <w14:textFill>
                  <w14:solidFill>
                    <w14:schemeClr w14:val="tx1"/>
                  </w14:solidFill>
                </w14:textFill>
              </w:rPr>
              <w:t>(0.00</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Align w:val="top"/>
          </w:tcPr>
          <w:p>
            <w:pPr>
              <w:pStyle w:val="362"/>
              <w:spacing w:line="276" w:lineRule="auto"/>
              <w:ind w:firstLine="0" w:firstLineChars="0"/>
              <w:jc w:val="center"/>
              <w:rPr>
                <w:color w:val="000000" w:themeColor="text1"/>
                <w:sz w:val="18"/>
                <w:szCs w:val="21"/>
                <w:highlight w:val="none"/>
                <w:vertAlign w:val="baseli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mc:AlternateContent>
                <mc:Choice Requires="wps">
                  <w:drawing>
                    <wp:inline distT="0" distB="0" distL="0" distR="0">
                      <wp:extent cx="107950" cy="107950"/>
                      <wp:effectExtent l="6350" t="6350" r="19050" b="19050"/>
                      <wp:docPr id="23" name="椭圆 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8000" cy="108000"/>
                              </a:xfrm>
                              <a:prstGeom prst="ellipse">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o:spt="3" type="#_x0000_t3" style="height:8.5pt;width:8.5pt;v-text-anchor:middle;" fillcolor="#FFFF00" filled="t" stroked="t" coordsize="21600,21600" o:gfxdata="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Ez7n5TQAAAAAwEA&#10;AA8AAAAAAAAAAQAgAAAAIgAAAGRycy9kb3ducmV2LnhtbFBLAQIUABQAAAAIAIdO4kAMlv0YlAIA&#10;AEUFAAAOAAAAAAAAAAEAIAAAAB8BAABkcnMvZTJvRG9jLnhtbFBLBQYAAAAABgAGAFkBAAAlBgAA&#10;AAA=&#10;">
                      <v:fill on="t" focussize="0,0"/>
                      <v:stroke weight="1pt" color="#41719C [3204]" miterlimit="8" joinstyle="miter"/>
                      <v:imagedata o:title=""/>
                      <o:lock v:ext="edit" aspectratio="t"/>
                      <w10:wrap type="none"/>
                      <w10:anchorlock/>
                    </v:shape>
                  </w:pict>
                </mc:Fallback>
              </mc:AlternateContent>
            </w:r>
            <w:r>
              <w:rPr>
                <w:rFonts w:hint="eastAsia" w:ascii="宋体" w:hAnsi="宋体"/>
                <w:color w:val="000000" w:themeColor="text1"/>
                <w:sz w:val="18"/>
                <w:szCs w:val="18"/>
                <w:highlight w:val="none"/>
                <w14:textFill>
                  <w14:solidFill>
                    <w14:schemeClr w14:val="tx1"/>
                  </w14:solidFill>
                </w14:textFill>
              </w:rPr>
              <w:t>（黄色）</w:t>
            </w:r>
          </w:p>
        </w:tc>
        <w:tc>
          <w:tcPr>
            <w:tcW w:w="3190" w:type="dxa"/>
            <w:vAlign w:val="top"/>
          </w:tcPr>
          <w:p>
            <w:pPr>
              <w:pStyle w:val="362"/>
              <w:spacing w:line="276" w:lineRule="auto"/>
              <w:ind w:firstLine="0" w:firstLineChars="0"/>
              <w:jc w:val="center"/>
              <w:rPr>
                <w:b w:val="0"/>
                <w:bCs w:val="0"/>
                <w:color w:val="000000" w:themeColor="text1"/>
                <w:sz w:val="18"/>
                <w:szCs w:val="21"/>
                <w:highlight w:val="none"/>
                <w:vertAlign w:val="baseline"/>
                <w14:textFill>
                  <w14:solidFill>
                    <w14:schemeClr w14:val="tx1"/>
                  </w14:solidFill>
                </w14:textFill>
              </w:rPr>
            </w:pP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2</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ascii="宋体" w:hAnsi="宋体"/>
                <w:b w:val="0"/>
                <w:bCs w:val="0"/>
                <w:color w:val="000000" w:themeColor="text1"/>
                <w:sz w:val="18"/>
                <w:szCs w:val="1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3190" w:type="dxa"/>
            <w:vAlign w:val="top"/>
          </w:tcPr>
          <w:p>
            <w:pPr>
              <w:pStyle w:val="362"/>
              <w:spacing w:line="276" w:lineRule="auto"/>
              <w:ind w:firstLine="0" w:firstLineChars="0"/>
              <w:jc w:val="center"/>
              <w:rPr>
                <w:color w:val="000000" w:themeColor="text1"/>
                <w:sz w:val="18"/>
                <w:szCs w:val="21"/>
                <w:highlight w:val="none"/>
                <w:vertAlign w:val="baseli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mc:AlternateContent>
                <mc:Choice Requires="wps">
                  <w:drawing>
                    <wp:inline distT="0" distB="0" distL="0" distR="0">
                      <wp:extent cx="107950" cy="107950"/>
                      <wp:effectExtent l="6350" t="6350" r="19050" b="19050"/>
                      <wp:docPr id="24" name="椭圆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8000" cy="108000"/>
                              </a:xfrm>
                              <a:prstGeom prst="ellipse">
                                <a:avLst/>
                              </a:prstGeom>
                              <a:solidFill>
                                <a:srgbClr val="2AF20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o:spt="3" type="#_x0000_t3" style="height:8.5pt;width:8.5pt;v-text-anchor:middle;" fillcolor="#2AF202" filled="t" stroked="t" coordsize="21600,21600" o:gfxdata="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a6Lo9M8AAAAD&#10;AQAADwAAAAAAAAABACAAAAAiAAAAZHJzL2Rvd25yZXYueG1sUEsBAhQAFAAAAAgAh07iQIiP+e+X&#10;AgAARQUAAA4AAAAAAAAAAQAgAAAAHgEAAGRycy9lMm9Eb2MueG1sUEsFBgAAAAAGAAYAWQEAACcG&#10;AAAAAA==&#10;">
                      <v:fill on="t" focussize="0,0"/>
                      <v:stroke weight="1pt" color="#41719C [3204]" miterlimit="8" joinstyle="miter"/>
                      <v:imagedata o:title=""/>
                      <o:lock v:ext="edit" aspectratio="t"/>
                      <w10:wrap type="none"/>
                      <w10:anchorlock/>
                    </v:shape>
                  </w:pict>
                </mc:Fallback>
              </mc:AlternateContent>
            </w:r>
            <w:r>
              <w:rPr>
                <w:rFonts w:hint="eastAsia" w:ascii="宋体" w:hAnsi="宋体"/>
                <w:color w:val="000000" w:themeColor="text1"/>
                <w:sz w:val="18"/>
                <w:szCs w:val="18"/>
                <w:highlight w:val="none"/>
                <w14:textFill>
                  <w14:solidFill>
                    <w14:schemeClr w14:val="tx1"/>
                  </w14:solidFill>
                </w14:textFill>
              </w:rPr>
              <w:t>（绿色）</w:t>
            </w:r>
          </w:p>
        </w:tc>
        <w:tc>
          <w:tcPr>
            <w:tcW w:w="3190" w:type="dxa"/>
            <w:vAlign w:val="top"/>
          </w:tcPr>
          <w:p>
            <w:pPr>
              <w:pStyle w:val="362"/>
              <w:spacing w:line="276" w:lineRule="auto"/>
              <w:ind w:firstLine="0" w:firstLineChars="0"/>
              <w:jc w:val="center"/>
              <w:rPr>
                <w:b w:val="0"/>
                <w:bCs w:val="0"/>
                <w:color w:val="000000" w:themeColor="text1"/>
                <w:sz w:val="18"/>
                <w:szCs w:val="21"/>
                <w:highlight w:val="none"/>
                <w:vertAlign w:val="baseline"/>
                <w14:textFill>
                  <w14:solidFill>
                    <w14:schemeClr w14:val="tx1"/>
                  </w14:solidFill>
                </w14:textFill>
              </w:rPr>
            </w:pP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Align w:val="top"/>
          </w:tcPr>
          <w:p>
            <w:pPr>
              <w:pStyle w:val="362"/>
              <w:spacing w:line="276" w:lineRule="auto"/>
              <w:ind w:firstLine="0" w:firstLineChars="0"/>
              <w:jc w:val="center"/>
              <w:rPr>
                <w:color w:val="000000" w:themeColor="text1"/>
                <w:sz w:val="18"/>
                <w:szCs w:val="21"/>
                <w:highlight w:val="none"/>
                <w:vertAlign w:val="baseli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mc:AlternateContent>
                <mc:Choice Requires="wps">
                  <w:drawing>
                    <wp:inline distT="0" distB="0" distL="0" distR="0">
                      <wp:extent cx="107950" cy="107950"/>
                      <wp:effectExtent l="6350" t="6350" r="19050" b="19050"/>
                      <wp:docPr id="25" name="椭圆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8000" cy="108000"/>
                              </a:xfrm>
                              <a:prstGeom prst="ellipse">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o:spt="3" type="#_x0000_t3" style="height:8.5pt;width:8.5pt;v-text-anchor:middle;" fillcolor="#00B0F0" filled="t" stroked="t" coordsize="21600,21600" o:gfxdata="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XRV9RdEAAAAD&#10;AQAADwAAAAAAAAABACAAAAAiAAAAZHJzL2Rvd25yZXYueG1sUEsBAhQAFAAAAAgAh07iQM5hieOV&#10;AgAARQUAAA4AAAAAAAAAAQAgAAAAIAEAAGRycy9lMm9Eb2MueG1sUEsFBgAAAAAGAAYAWQEAACcG&#10;AAAAAA==&#10;">
                      <v:fill on="t" focussize="0,0"/>
                      <v:stroke weight="1pt" color="#41719C [3204]" miterlimit="8" joinstyle="miter"/>
                      <v:imagedata o:title=""/>
                      <o:lock v:ext="edit" aspectratio="t"/>
                      <w10:wrap type="none"/>
                      <w10:anchorlock/>
                    </v:shape>
                  </w:pict>
                </mc:Fallback>
              </mc:AlternateContent>
            </w:r>
            <w:r>
              <w:rPr>
                <w:rFonts w:hint="eastAsia" w:ascii="宋体" w:hAnsi="宋体"/>
                <w:color w:val="000000" w:themeColor="text1"/>
                <w:sz w:val="18"/>
                <w:szCs w:val="18"/>
                <w:highlight w:val="none"/>
                <w14:textFill>
                  <w14:solidFill>
                    <w14:schemeClr w14:val="tx1"/>
                  </w14:solidFill>
                </w14:textFill>
              </w:rPr>
              <w:t>（青色）</w:t>
            </w:r>
          </w:p>
        </w:tc>
        <w:tc>
          <w:tcPr>
            <w:tcW w:w="3190" w:type="dxa"/>
            <w:vAlign w:val="top"/>
          </w:tcPr>
          <w:p>
            <w:pPr>
              <w:pStyle w:val="362"/>
              <w:spacing w:line="276" w:lineRule="auto"/>
              <w:ind w:firstLine="0" w:firstLineChars="0"/>
              <w:jc w:val="center"/>
              <w:rPr>
                <w:b w:val="0"/>
                <w:bCs w:val="0"/>
                <w:color w:val="000000" w:themeColor="text1"/>
                <w:sz w:val="18"/>
                <w:szCs w:val="21"/>
                <w:highlight w:val="none"/>
                <w:vertAlign w:val="baseline"/>
                <w14:textFill>
                  <w14:solidFill>
                    <w14:schemeClr w14:val="tx1"/>
                  </w14:solidFill>
                </w14:textFill>
              </w:rPr>
            </w:pP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10</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Align w:val="top"/>
          </w:tcPr>
          <w:p>
            <w:pPr>
              <w:pStyle w:val="362"/>
              <w:spacing w:line="276" w:lineRule="auto"/>
              <w:ind w:firstLine="0" w:firstLineChars="0"/>
              <w:jc w:val="center"/>
              <w:rPr>
                <w:color w:val="000000" w:themeColor="text1"/>
                <w:sz w:val="18"/>
                <w:szCs w:val="21"/>
                <w:highlight w:val="none"/>
                <w:vertAlign w:val="baseline"/>
                <w14:textFill>
                  <w14:solidFill>
                    <w14:schemeClr w14:val="tx1"/>
                  </w14:solidFill>
                </w14:textFill>
              </w:rPr>
            </w:pPr>
            <w:r>
              <w:rPr>
                <w:rFonts w:ascii="宋体" w:hAnsi="宋体"/>
                <w:color w:val="000000" w:themeColor="text1"/>
                <w:sz w:val="18"/>
                <w:szCs w:val="18"/>
                <w:highlight w:val="none"/>
                <w14:textFill>
                  <w14:solidFill>
                    <w14:schemeClr w14:val="tx1"/>
                  </w14:solidFill>
                </w14:textFill>
              </w:rPr>
              <mc:AlternateContent>
                <mc:Choice Requires="wps">
                  <w:drawing>
                    <wp:inline distT="0" distB="0" distL="0" distR="0">
                      <wp:extent cx="107950" cy="107950"/>
                      <wp:effectExtent l="6350" t="6350" r="19050" b="19050"/>
                      <wp:docPr id="26" name="椭圆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08000" cy="108000"/>
                              </a:xfrm>
                              <a:prstGeom prst="ellipse">
                                <a:avLst/>
                              </a:prstGeom>
                              <a:solidFill>
                                <a:srgbClr val="0000F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inline>
                  </w:drawing>
                </mc:Choice>
                <mc:Fallback>
                  <w:pict>
                    <v:shape id="_x0000_s1026" o:spid="_x0000_s1026" o:spt="3" type="#_x0000_t3" style="height:8.5pt;width:8.5pt;v-text-anchor:middle;" fillcolor="#0000FF" filled="t" stroked="t" coordsize="21600,21600" o:gfxdata="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DCpgLJ0wAA&#10;AAMBAAAPAAAAAAAAAAEAIAAAACIAAABkcnMvZG93bnJldi54bWxQSwECFAAUAAAACACHTuJASvUO&#10;yZUCAABFBQAADgAAAAAAAAABACAAAAAiAQAAZHJzL2Uyb0RvYy54bWxQSwUGAAAAAAYABgBZAQAA&#10;KQYAAAAA&#10;">
                      <v:fill on="t" focussize="0,0"/>
                      <v:stroke weight="1pt" color="#41719C [3204]" miterlimit="8" joinstyle="miter"/>
                      <v:imagedata o:title=""/>
                      <o:lock v:ext="edit" aspectratio="t"/>
                      <w10:wrap type="none"/>
                      <w10:anchorlock/>
                    </v:shape>
                  </w:pict>
                </mc:Fallback>
              </mc:AlternateContent>
            </w:r>
            <w:r>
              <w:rPr>
                <w:rFonts w:hint="eastAsia" w:ascii="宋体" w:hAnsi="宋体"/>
                <w:color w:val="000000" w:themeColor="text1"/>
                <w:sz w:val="18"/>
                <w:szCs w:val="18"/>
                <w:highlight w:val="none"/>
                <w14:textFill>
                  <w14:solidFill>
                    <w14:schemeClr w14:val="tx1"/>
                  </w14:solidFill>
                </w14:textFill>
              </w:rPr>
              <w:t>（蓝色）</w:t>
            </w:r>
          </w:p>
        </w:tc>
        <w:tc>
          <w:tcPr>
            <w:tcW w:w="3190" w:type="dxa"/>
            <w:vAlign w:val="top"/>
          </w:tcPr>
          <w:p>
            <w:pPr>
              <w:pStyle w:val="362"/>
              <w:spacing w:line="276" w:lineRule="auto"/>
              <w:ind w:firstLine="0" w:firstLineChars="0"/>
              <w:jc w:val="center"/>
              <w:rPr>
                <w:b w:val="0"/>
                <w:bCs w:val="0"/>
                <w:color w:val="000000" w:themeColor="text1"/>
                <w:sz w:val="18"/>
                <w:szCs w:val="21"/>
                <w:highlight w:val="none"/>
                <w:vertAlign w:val="baseline"/>
                <w14:textFill>
                  <w14:solidFill>
                    <w14:schemeClr w14:val="tx1"/>
                  </w14:solidFill>
                </w14:textFill>
              </w:rPr>
            </w:pP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ascii="宋体" w:hAnsi="宋体"/>
                <w:b w:val="0"/>
                <w:bCs w:val="0"/>
                <w:color w:val="000000" w:themeColor="text1"/>
                <w:sz w:val="18"/>
                <w:szCs w:val="18"/>
                <w:highlight w:val="none"/>
                <w14:textFill>
                  <w14:solidFill>
                    <w14:schemeClr w14:val="tx1"/>
                  </w14:solidFill>
                </w14:textFill>
              </w:rPr>
              <w:t>+</w:t>
            </w:r>
            <w:r>
              <w:rPr>
                <w:rFonts w:ascii="宋体" w:hAnsi="宋体"/>
                <w:b w:val="0"/>
                <w:bCs w:val="0"/>
                <w:color w:val="000000" w:themeColor="text1"/>
                <w:sz w:val="18"/>
                <w:szCs w:val="18"/>
                <w:highlight w:val="none"/>
                <w14:textFill>
                  <w14:solidFill>
                    <w14:schemeClr w14:val="tx1"/>
                  </w14:solidFill>
                </w14:textFill>
              </w:rPr>
              <w:t>20</w:t>
            </w:r>
            <w:r>
              <w:rPr>
                <w:rFonts w:hint="eastAsia" w:ascii="宋体" w:hAnsi="宋体"/>
                <w:b w:val="0"/>
                <w:bCs w:val="0"/>
                <w:color w:val="000000" w:themeColor="text1"/>
                <w:sz w:val="18"/>
                <w:szCs w:val="18"/>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6380" w:type="dxa"/>
            <w:gridSpan w:val="2"/>
          </w:tcPr>
          <w:p>
            <w:pPr>
              <w:pStyle w:val="303"/>
              <w:bidi w:val="0"/>
            </w:pPr>
            <w:r>
              <w:rPr>
                <w:rFonts w:ascii="宋体" w:hAnsi="宋体"/>
                <w:b w:val="0"/>
                <w:bCs w:val="0"/>
                <w:color w:val="000000" w:themeColor="text1"/>
                <w:sz w:val="18"/>
                <w:szCs w:val="18"/>
                <w:highlight w:val="none"/>
                <w14:textFill>
                  <w14:solidFill>
                    <w14:schemeClr w14:val="tx1"/>
                  </w14:solidFill>
                </w14:textFill>
              </w:rPr>
              <w:t>m</w:t>
            </w:r>
            <w:r>
              <w:rPr>
                <w:rFonts w:ascii="宋体" w:hAnsi="宋体"/>
                <w:b w:val="0"/>
                <w:bCs w:val="0"/>
                <w:color w:val="000000" w:themeColor="text1"/>
                <w:sz w:val="18"/>
                <w:szCs w:val="18"/>
                <w:highlight w:val="none"/>
                <w:vertAlign w:val="subscript"/>
                <w14:textFill>
                  <w14:solidFill>
                    <w14:schemeClr w14:val="tx1"/>
                  </w14:solidFill>
                </w14:textFill>
              </w:rPr>
              <w:t>pre</w:t>
            </w:r>
            <w:r>
              <w:rPr>
                <w:rFonts w:hint="eastAsia"/>
                <w:sz w:val="15"/>
                <w:szCs w:val="15"/>
              </w:rPr>
              <w:t>为预设可观测值</w:t>
            </w:r>
          </w:p>
        </w:tc>
      </w:tr>
    </w:tbl>
    <w:p>
      <w:pPr>
        <w:pStyle w:val="258"/>
        <w:ind w:firstLine="0" w:firstLineChars="0"/>
        <w:rPr>
          <w:color w:val="000000" w:themeColor="text1"/>
          <w:highlight w:val="none"/>
          <w14:textFill>
            <w14:solidFill>
              <w14:schemeClr w14:val="tx1"/>
            </w14:solidFill>
          </w14:textFill>
        </w:rPr>
      </w:pP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控制网设计</w:t>
      </w:r>
    </w:p>
    <w:p>
      <w:pPr>
        <w:pStyle w:val="362"/>
        <w:spacing w:line="276"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近景测量控制网的构形可依据优化方法自动生成，也可按照观测对象形状进行调整。其他调整应</w:t>
      </w:r>
      <w:r>
        <w:rPr>
          <w:rFonts w:hint="eastAsia" w:ascii="宋体" w:hAnsi="宋体" w:cs="宋体"/>
          <w:color w:val="000000" w:themeColor="text1"/>
          <w:szCs w:val="21"/>
          <w:highlight w:val="none"/>
          <w:lang w:val="en-US" w:eastAsia="zh-CN"/>
          <w14:textFill>
            <w14:solidFill>
              <w14:schemeClr w14:val="tx1"/>
            </w14:solidFill>
          </w14:textFill>
        </w:rPr>
        <w:t>按照</w:t>
      </w:r>
      <w:r>
        <w:rPr>
          <w:rFonts w:hint="eastAsia" w:ascii="宋体" w:hAnsi="宋体" w:cs="宋体"/>
          <w:color w:val="000000" w:themeColor="text1"/>
          <w:szCs w:val="21"/>
          <w:highlight w:val="none"/>
          <w14:textFill>
            <w14:solidFill>
              <w14:schemeClr w14:val="tx1"/>
            </w14:solidFill>
          </w14:textFill>
        </w:rPr>
        <w:t>GB 50167</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2014</w:t>
      </w:r>
      <w:r>
        <w:rPr>
          <w:rFonts w:hint="eastAsia" w:ascii="宋体" w:hAnsi="宋体" w:cs="宋体"/>
          <w:color w:val="000000" w:themeColor="text1"/>
          <w:szCs w:val="21"/>
          <w:highlight w:val="none"/>
          <w14:textFill>
            <w14:solidFill>
              <w14:schemeClr w14:val="tx1"/>
            </w14:solidFill>
          </w14:textFill>
        </w:rPr>
        <w:t>中</w:t>
      </w:r>
      <w:r>
        <w:rPr>
          <w:rFonts w:ascii="宋体" w:hAnsi="宋体" w:cs="宋体"/>
          <w:color w:val="000000" w:themeColor="text1"/>
          <w:szCs w:val="21"/>
          <w:highlight w:val="none"/>
          <w14:textFill>
            <w14:solidFill>
              <w14:schemeClr w14:val="tx1"/>
            </w14:solidFill>
          </w14:textFill>
        </w:rPr>
        <w:t>7.2</w:t>
      </w:r>
      <w:r>
        <w:rPr>
          <w:rFonts w:hint="eastAsia" w:ascii="宋体" w:hAnsi="宋体" w:cs="宋体"/>
          <w:color w:val="000000" w:themeColor="text1"/>
          <w:szCs w:val="21"/>
          <w:highlight w:val="none"/>
          <w14:textFill>
            <w14:solidFill>
              <w14:schemeClr w14:val="tx1"/>
            </w14:solidFill>
          </w14:textFill>
        </w:rPr>
        <w:t>和7</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en-US" w:eastAsia="zh-CN"/>
          <w14:textFill>
            <w14:solidFill>
              <w14:schemeClr w14:val="tx1"/>
            </w14:solidFill>
          </w14:textFill>
        </w:rPr>
        <w:t>规定的要求</w:t>
      </w:r>
      <w:r>
        <w:rPr>
          <w:rFonts w:hint="eastAsia" w:ascii="宋体" w:hAnsi="宋体" w:cs="宋体"/>
          <w:color w:val="000000" w:themeColor="text1"/>
          <w:szCs w:val="21"/>
          <w:highlight w:val="none"/>
          <w14:textFill>
            <w14:solidFill>
              <w14:schemeClr w14:val="tx1"/>
            </w14:solidFill>
          </w14:textFill>
        </w:rPr>
        <w:t>、GB/T 12979</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s="宋体"/>
          <w:color w:val="000000" w:themeColor="text1"/>
          <w:szCs w:val="21"/>
          <w:highlight w:val="none"/>
          <w14:textFill>
            <w14:solidFill>
              <w14:schemeClr w14:val="tx1"/>
            </w14:solidFill>
          </w14:textFill>
        </w:rPr>
        <w:t>中4</w:t>
      </w:r>
      <w:r>
        <w:rPr>
          <w:rFonts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eastAsia="zh-CN"/>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4.4</w:t>
      </w:r>
      <w:r>
        <w:rPr>
          <w:rFonts w:hint="eastAsia" w:ascii="宋体" w:hAnsi="宋体" w:cs="宋体"/>
          <w:color w:val="000000" w:themeColor="text1"/>
          <w:szCs w:val="21"/>
          <w:highlight w:val="none"/>
          <w:lang w:val="en-US" w:eastAsia="zh-CN"/>
          <w14:textFill>
            <w14:solidFill>
              <w14:schemeClr w14:val="tx1"/>
            </w14:solidFill>
          </w14:textFill>
        </w:rPr>
        <w:t>和</w:t>
      </w: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s="宋体"/>
          <w:color w:val="000000" w:themeColor="text1"/>
          <w:szCs w:val="21"/>
          <w:highlight w:val="none"/>
          <w:lang w:val="en-US"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3</w:t>
      </w:r>
      <w:r>
        <w:rPr>
          <w:rFonts w:hint="eastAsia" w:ascii="宋体" w:hAnsi="宋体" w:cs="宋体"/>
          <w:color w:val="000000" w:themeColor="text1"/>
          <w:szCs w:val="21"/>
          <w:highlight w:val="none"/>
          <w:lang w:val="en-US" w:eastAsia="zh-CN"/>
          <w14:textFill>
            <w14:solidFill>
              <w14:schemeClr w14:val="tx1"/>
            </w14:solidFill>
          </w14:textFill>
        </w:rPr>
        <w:t>规定的要求</w:t>
      </w:r>
      <w:r>
        <w:rPr>
          <w:rFonts w:hint="eastAsia" w:ascii="宋体" w:hAnsi="宋体" w:cs="宋体"/>
          <w:color w:val="000000" w:themeColor="text1"/>
          <w:szCs w:val="21"/>
          <w:highlight w:val="none"/>
          <w14:textFill>
            <w14:solidFill>
              <w14:schemeClr w14:val="tx1"/>
            </w14:solidFill>
          </w14:textFill>
        </w:rPr>
        <w:t>。</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联合作业、协同实施和地面补拍</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综合摄站点总数、航摄系统单架次采集能力、以及当地可供采集的时段条件，确定是否采用联合作业或协同施测的模式。按测区范围、摄站点总数确定分区数量、范围，以及每个分区配置航摄系统数量。</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当单个分区或对象空间尺度较大，分段航线数量大于1</w:t>
      </w:r>
      <w:r>
        <w:rPr>
          <w:rFonts w:ascii="宋体" w:hAnsi="宋体"/>
          <w:color w:val="000000" w:themeColor="text1"/>
          <w:szCs w:val="21"/>
          <w:highlight w:val="none"/>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段，或者要求任务完成时间小于2小时，可以采用多机协同施测。</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当无人机飞行限制的最低高度实施采集仍然无法保证完整有效获取则需要地面补拍。地面补拍所使用设备的配置参数，结合实施中预估的拍摄视距，应满足无人机采集影像与地面补拍影像之间空间分辨率最大差异不超过1</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倍。围绕场景对象的空间结构，地面补拍需要保证相邻影像间较好的交会角和重叠度，并且包括足够数量的上仰视角影像，保证与无人机航拍影像的连接重叠，仰拍角度应在0º～</w:t>
      </w:r>
      <w:r>
        <w:rPr>
          <w:rFonts w:ascii="宋体" w:hAnsi="宋体"/>
          <w:color w:val="000000" w:themeColor="text1"/>
          <w:szCs w:val="21"/>
          <w:highlight w:val="none"/>
          <w14:textFill>
            <w14:solidFill>
              <w14:schemeClr w14:val="tx1"/>
            </w14:solidFill>
          </w14:textFill>
        </w:rPr>
        <w:t>30</w:t>
      </w:r>
      <w:r>
        <w:rPr>
          <w:rFonts w:hint="eastAsia" w:ascii="宋体" w:hAnsi="宋体"/>
          <w:color w:val="000000" w:themeColor="text1"/>
          <w:szCs w:val="21"/>
          <w:highlight w:val="none"/>
          <w14:textFill>
            <w14:solidFill>
              <w14:schemeClr w14:val="tx1"/>
            </w14:solidFill>
          </w14:textFill>
        </w:rPr>
        <w:t>º。</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航摄光照条件选择</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实景三维航摄采集的理想光照条件是不产生明显强光或阴影的天顶匀光，对应阴天或多云天气。次优条件是不产生长阴影的正午前后1小时。亦可以结合建筑朝向，在不同时相摄取不同侧面。太阳高度角形成拉长阴影，强光照入射形成镜面反射的角度均不适宜。</w:t>
      </w:r>
    </w:p>
    <w:p>
      <w:pPr>
        <w:pStyle w:val="258"/>
        <w:ind w:firstLine="42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近景摄影测量配合闪光灯使用，宜选取自然光照较暗的条件，利于突出反光标志对于强曝光的反射。</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航摄季节及气象条件选择</w:t>
      </w:r>
    </w:p>
    <w:p>
      <w:pPr>
        <w:spacing w:line="276"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航摄季节宜选择在植被遮挡相对较少的春季或秋季。应避免在大风、雨雪天气进行航摄。</w:t>
      </w:r>
    </w:p>
    <w:p>
      <w:pPr>
        <w:spacing w:line="276"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积雪、雾霾、扬沙等气象条件均不宜进行航摄。雨后观测对象表面有浸湿斑块，不宜进行航摄。</w:t>
      </w:r>
    </w:p>
    <w:p>
      <w:pPr>
        <w:pStyle w:val="259"/>
        <w:spacing w:before="240" w:after="240"/>
        <w:outlineLvl w:val="0"/>
        <w:rPr>
          <w:color w:val="000000" w:themeColor="text1"/>
          <w:highlight w:val="none"/>
          <w14:textFill>
            <w14:solidFill>
              <w14:schemeClr w14:val="tx1"/>
            </w14:solidFill>
          </w14:textFill>
        </w:rPr>
      </w:pPr>
      <w:bookmarkStart w:id="19" w:name="_Toc7682"/>
      <w:r>
        <w:rPr>
          <w:rFonts w:hint="eastAsia"/>
          <w:color w:val="000000" w:themeColor="text1"/>
          <w:highlight w:val="none"/>
          <w14:textFill>
            <w14:solidFill>
              <w14:schemeClr w14:val="tx1"/>
            </w14:solidFill>
          </w14:textFill>
        </w:rPr>
        <w:t>测量实施</w:t>
      </w:r>
      <w:bookmarkEnd w:id="19"/>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测前准备</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资料收集</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给定测量任务，确定具体的技术指标和成果要求，按照7</w:t>
      </w:r>
      <w:r>
        <w:rPr>
          <w:rFonts w:ascii="宋体" w:hAnsi="宋体"/>
          <w:color w:val="000000" w:themeColor="text1"/>
          <w:szCs w:val="21"/>
          <w:highlight w:val="none"/>
          <w14:textFill>
            <w14:solidFill>
              <w14:schemeClr w14:val="tx1"/>
            </w14:solidFill>
          </w14:textFill>
        </w:rPr>
        <w:t>.2.1</w:t>
      </w:r>
      <w:r>
        <w:rPr>
          <w:rFonts w:hint="eastAsia" w:ascii="宋体" w:hAnsi="宋体"/>
          <w:color w:val="000000" w:themeColor="text1"/>
          <w:szCs w:val="21"/>
          <w:highlight w:val="none"/>
          <w14:textFill>
            <w14:solidFill>
              <w14:schemeClr w14:val="tx1"/>
            </w14:solidFill>
          </w14:textFill>
        </w:rPr>
        <w:t>中的内容收集相关的资料。</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任务分析</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结合资料收集和技术指标要求，分析任务的难点和要点，提出技术路线和项目任务的初步实施方案。</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导航环境测试</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应在实际施测前对测区场景的GNSS信号覆盖情况进行测试评定，找出信号盲区或受干扰严重的区域，在规划过程规避这些区域，或采取其他辅助导航定位方式。导航环境测试可结合预飞行采集完成。</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预飞行采集</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根据7</w:t>
      </w:r>
      <w:r>
        <w:rPr>
          <w:rFonts w:ascii="宋体" w:hAnsi="宋体"/>
          <w:color w:val="000000" w:themeColor="text1"/>
          <w:szCs w:val="21"/>
          <w:highlight w:val="none"/>
          <w14:textFill>
            <w14:solidFill>
              <w14:schemeClr w14:val="tx1"/>
            </w14:solidFill>
          </w14:textFill>
        </w:rPr>
        <w:t>.2.6</w:t>
      </w:r>
      <w:r>
        <w:rPr>
          <w:rFonts w:hint="eastAsia" w:ascii="宋体" w:hAnsi="宋体"/>
          <w:color w:val="000000" w:themeColor="text1"/>
          <w:szCs w:val="21"/>
          <w:highlight w:val="none"/>
          <w14:textFill>
            <w14:solidFill>
              <w14:schemeClr w14:val="tx1"/>
            </w14:solidFill>
          </w14:textFill>
        </w:rPr>
        <w:t>的要求实施预飞行采集，采集后的数据做基本的检核。高精度定位要求</w:t>
      </w:r>
      <w:r>
        <w:rPr>
          <w:rFonts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14:textFill>
            <w14:solidFill>
              <w14:schemeClr w14:val="tx1"/>
            </w14:solidFill>
          </w14:textFill>
        </w:rPr>
        <w:t>在预飞行前测设少量像控点。</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设备选型</w:t>
      </w:r>
    </w:p>
    <w:p>
      <w:pPr>
        <w:pStyle w:val="36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设备选型主要围绕任务分析和导航定位测试确定，先确定成像系统，后配置飞行平台。以满足任务要求为前提，成像系统与飞行平台的性能和各项指标须平衡。</w:t>
      </w:r>
    </w:p>
    <w:p>
      <w:pPr>
        <w:pStyle w:val="362"/>
        <w:rPr>
          <w:rFonts w:ascii="黑体" w:hAnsi="黑体" w:eastAsia="黑体"/>
          <w:color w:val="000000" w:themeColor="text1"/>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设备选型还包括像控测设设备，辅助导航定位设备，其他配件等。</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规划设计</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按照7.1和7.2的内容进行规划设计。</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方案准备</w:t>
      </w:r>
    </w:p>
    <w:p>
      <w:pPr>
        <w:pStyle w:val="36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在初步方案的基础上，以规划设计的航线为主，结合技术指标、任务分析、设备配置等形成实际的项目实施方案。</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设备准备</w:t>
      </w:r>
    </w:p>
    <w:p>
      <w:pPr>
        <w:pStyle w:val="36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根据形成的项目实施方案进行设备准备，设备应有一定备份冗余。</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像控测设</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基本要求</w:t>
      </w:r>
    </w:p>
    <w:p>
      <w:pPr>
        <w:pStyle w:val="362"/>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像控测设涵盖实景三维用像控点测设和近景摄影测量用标志点设置</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应符合以下要求：</w:t>
      </w:r>
    </w:p>
    <w:p>
      <w:pPr>
        <w:pStyle w:val="305"/>
        <w:numPr>
          <w:ilvl w:val="0"/>
          <w:numId w:val="37"/>
        </w:numPr>
        <w:ind w:left="839" w:hanging="419"/>
        <w:rPr>
          <w:rFonts w:hint="default"/>
          <w:color w:val="000000" w:themeColor="text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景三维用控制点主要包含控制点坐标、检查点坐标两个部分，利用软件依据控制点测量条件自动计算出控制点、检查点位置，单个控制点、检查点至少在4张图像上显示</w:t>
      </w:r>
      <w:r>
        <w:rPr>
          <w:rFonts w:hint="eastAsia" w:hAnsi="宋体"/>
          <w:color w:val="000000" w:themeColor="text1"/>
          <w:szCs w:val="21"/>
          <w:highlight w:val="none"/>
          <w:lang w:eastAsia="zh-CN"/>
          <w14:textFill>
            <w14:solidFill>
              <w14:schemeClr w14:val="tx1"/>
            </w14:solidFill>
          </w14:textFill>
        </w:rPr>
        <w:t>；</w:t>
      </w:r>
    </w:p>
    <w:p>
      <w:pPr>
        <w:pStyle w:val="305"/>
        <w:numPr>
          <w:ilvl w:val="0"/>
          <w:numId w:val="37"/>
        </w:numPr>
        <w:ind w:left="839" w:hanging="419"/>
        <w:rPr>
          <w:color w:val="000000" w:themeColor="text1"/>
          <w:highlight w:val="none"/>
          <w14:textFill>
            <w14:solidFill>
              <w14:schemeClr w14:val="tx1"/>
            </w14:solidFill>
          </w14:textFill>
        </w:rPr>
      </w:pPr>
      <w:r>
        <w:rPr>
          <w:rFonts w:hint="default"/>
          <w:color w:val="000000" w:themeColor="text1"/>
          <w:highlight w:val="none"/>
          <w:lang w:val="en-US" w:eastAsia="zh-CN"/>
          <w14:textFill>
            <w14:solidFill>
              <w14:schemeClr w14:val="tx1"/>
            </w14:solidFill>
          </w14:textFill>
        </w:rPr>
        <w:t>近景摄影测量用标志点主要包含编码点、标志点两个部分，利用软件依据项目要求自动计算编码点、标志点布设位置，在单张图像上，至少包含4个不在一条直线上的编码点，单个编码点、标志点至少在4张图像上显示。</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选点方案</w:t>
      </w:r>
    </w:p>
    <w:p>
      <w:pPr>
        <w:pStyle w:val="362"/>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选点方案可选择常规方案，</w:t>
      </w:r>
      <w:r>
        <w:rPr>
          <w:rFonts w:hint="eastAsia" w:ascii="宋体" w:hAnsi="宋体" w:cs="宋体"/>
          <w:color w:val="000000" w:themeColor="text1"/>
          <w:szCs w:val="21"/>
          <w:highlight w:val="none"/>
          <w:lang w:val="en-US" w:eastAsia="zh-CN"/>
          <w14:textFill>
            <w14:solidFill>
              <w14:schemeClr w14:val="tx1"/>
            </w14:solidFill>
          </w14:textFill>
        </w:rPr>
        <w:t>按照</w:t>
      </w:r>
      <w:r>
        <w:rPr>
          <w:rFonts w:hint="eastAsia" w:ascii="宋体" w:hAnsi="宋体" w:cs="宋体"/>
          <w:color w:val="000000" w:themeColor="text1"/>
          <w:szCs w:val="21"/>
          <w:highlight w:val="none"/>
          <w14:textFill>
            <w14:solidFill>
              <w14:schemeClr w14:val="tx1"/>
            </w14:solidFill>
          </w14:textFill>
        </w:rPr>
        <w:t>GB/T 39612</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2020</w:t>
      </w:r>
      <w:r>
        <w:rPr>
          <w:rFonts w:hint="eastAsia" w:ascii="宋体" w:hAnsi="宋体" w:cs="宋体"/>
          <w:color w:val="000000" w:themeColor="text1"/>
          <w:szCs w:val="21"/>
          <w:highlight w:val="none"/>
          <w14:textFill>
            <w14:solidFill>
              <w14:schemeClr w14:val="tx1"/>
            </w14:solidFill>
          </w14:textFill>
        </w:rPr>
        <w:t>中6.1</w:t>
      </w:r>
      <w:r>
        <w:rPr>
          <w:rFonts w:hint="eastAsia" w:ascii="宋体" w:hAnsi="宋体" w:cs="宋体"/>
          <w:color w:val="000000" w:themeColor="text1"/>
          <w:szCs w:val="21"/>
          <w:highlight w:val="none"/>
          <w:lang w:val="en-US" w:eastAsia="zh-CN"/>
          <w14:textFill>
            <w14:solidFill>
              <w14:schemeClr w14:val="tx1"/>
            </w14:solidFill>
          </w14:textFill>
        </w:rPr>
        <w:t>规定的要求</w:t>
      </w:r>
      <w:r>
        <w:rPr>
          <w:rFonts w:hint="eastAsia" w:ascii="宋体" w:hAnsi="宋体" w:cs="宋体"/>
          <w:color w:val="000000" w:themeColor="text1"/>
          <w:szCs w:val="21"/>
          <w:highlight w:val="none"/>
          <w14:textFill>
            <w14:solidFill>
              <w14:schemeClr w14:val="tx1"/>
            </w14:solidFill>
          </w14:textFill>
        </w:rPr>
        <w:t>、GB 50167</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2014</w:t>
      </w:r>
      <w:r>
        <w:rPr>
          <w:rFonts w:hint="eastAsia" w:ascii="宋体" w:hAnsi="宋体" w:cs="宋体"/>
          <w:color w:val="000000" w:themeColor="text1"/>
          <w:szCs w:val="21"/>
          <w:highlight w:val="none"/>
          <w14:textFill>
            <w14:solidFill>
              <w14:schemeClr w14:val="tx1"/>
            </w14:solidFill>
          </w14:textFill>
        </w:rPr>
        <w:t>中4.3</w:t>
      </w:r>
      <w:r>
        <w:rPr>
          <w:rFonts w:hint="eastAsia" w:ascii="宋体" w:hAnsi="宋体" w:cs="宋体"/>
          <w:color w:val="000000" w:themeColor="text1"/>
          <w:szCs w:val="21"/>
          <w:highlight w:val="none"/>
          <w:lang w:val="en-US" w:eastAsia="zh-CN"/>
          <w14:textFill>
            <w14:solidFill>
              <w14:schemeClr w14:val="tx1"/>
            </w14:solidFill>
          </w14:textFill>
        </w:rPr>
        <w:t>和</w:t>
      </w:r>
      <w:r>
        <w:rPr>
          <w:rFonts w:hint="eastAsia" w:ascii="宋体" w:hAnsi="宋体" w:cs="宋体"/>
          <w:color w:val="000000" w:themeColor="text1"/>
          <w:szCs w:val="21"/>
          <w:highlight w:val="none"/>
          <w14:textFill>
            <w14:solidFill>
              <w14:schemeClr w14:val="tx1"/>
            </w14:solidFill>
          </w14:textFill>
        </w:rPr>
        <w:t>7</w:t>
      </w:r>
      <w:r>
        <w:rPr>
          <w:rFonts w:hint="eastAsia" w:ascii="宋体" w:hAnsi="宋体" w:cs="宋体"/>
          <w:color w:val="000000" w:themeColor="text1"/>
          <w:szCs w:val="21"/>
          <w:highlight w:val="none"/>
          <w:lang w:val="en-US" w:eastAsia="zh-CN"/>
          <w14:textFill>
            <w14:solidFill>
              <w14:schemeClr w14:val="tx1"/>
            </w14:solidFill>
          </w14:textFill>
        </w:rPr>
        <w:t>规定的要求</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en-US" w:eastAsia="zh-CN"/>
          <w14:textFill>
            <w14:solidFill>
              <w14:schemeClr w14:val="tx1"/>
            </w14:solidFill>
          </w14:textFill>
        </w:rPr>
        <w:t>履行</w:t>
      </w:r>
      <w:r>
        <w:rPr>
          <w:rFonts w:hint="eastAsia" w:ascii="宋体" w:hAnsi="宋体" w:cs="宋体"/>
          <w:color w:val="000000" w:themeColor="text1"/>
          <w:szCs w:val="21"/>
          <w:highlight w:val="none"/>
          <w14:textFill>
            <w14:solidFill>
              <w14:schemeClr w14:val="tx1"/>
            </w14:solidFill>
          </w14:textFill>
        </w:rPr>
        <w:t>GB/T 12979</w:t>
      </w:r>
      <w:r>
        <w:rPr>
          <w:rFonts w:hint="eastAsia" w:ascii="宋体" w:hAnsi="宋体" w:eastAsia="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s="宋体"/>
          <w:color w:val="000000" w:themeColor="text1"/>
          <w:szCs w:val="21"/>
          <w:highlight w:val="none"/>
          <w:lang w:eastAsia="zh-CN"/>
          <w14:textFill>
            <w14:solidFill>
              <w14:schemeClr w14:val="tx1"/>
            </w14:solidFill>
          </w14:textFill>
        </w:rPr>
        <w:t>第</w:t>
      </w:r>
      <w:r>
        <w:rPr>
          <w:rFonts w:hint="eastAsia" w:ascii="宋体" w:hAnsi="宋体" w:cs="宋体"/>
          <w:color w:val="000000" w:themeColor="text1"/>
          <w:szCs w:val="21"/>
          <w:highlight w:val="none"/>
          <w:lang w:val="en-US" w:eastAsia="zh-CN"/>
          <w14:textFill>
            <w14:solidFill>
              <w14:schemeClr w14:val="tx1"/>
            </w14:solidFill>
          </w14:textFill>
        </w:rPr>
        <w:t>4章确立的程序</w:t>
      </w:r>
      <w:r>
        <w:rPr>
          <w:rFonts w:hint="eastAsia" w:ascii="宋体" w:hAnsi="宋体" w:cs="宋体"/>
          <w:color w:val="000000" w:themeColor="text1"/>
          <w:szCs w:val="21"/>
          <w:highlight w:val="none"/>
          <w14:textFill>
            <w14:solidFill>
              <w14:schemeClr w14:val="tx1"/>
            </w14:solidFill>
          </w14:textFill>
        </w:rPr>
        <w:t>。也可根据可观测性分析推荐选点。形成方案可由资料（概略模型）选点到控制点测设；亦可以先行测设控制点，后标注于资料（概略模型）中。</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标志类型选取</w:t>
      </w:r>
    </w:p>
    <w:p>
      <w:pPr>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可选的标志类型包括：</w:t>
      </w:r>
    </w:p>
    <w:p>
      <w:pPr>
        <w:pStyle w:val="362"/>
        <w:numPr>
          <w:ilvl w:val="0"/>
          <w:numId w:val="38"/>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高精度像控点，粘贴时贴附，包括侧立面点；</w:t>
      </w:r>
    </w:p>
    <w:p>
      <w:pPr>
        <w:pStyle w:val="362"/>
        <w:numPr>
          <w:ilvl w:val="0"/>
          <w:numId w:val="38"/>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反光标志，包括编码标志、二维码标志等；</w:t>
      </w:r>
    </w:p>
    <w:p>
      <w:pPr>
        <w:pStyle w:val="362"/>
        <w:numPr>
          <w:ilvl w:val="0"/>
          <w:numId w:val="38"/>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主动光源标志点。</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测设实施</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测设实施可选择设备包括RTK、全站仪、激光跟踪仪、高精度摄影测量系统等，实际的测设实施方法</w:t>
      </w:r>
      <w:r>
        <w:rPr>
          <w:rFonts w:hint="eastAsia"/>
          <w:color w:val="000000" w:themeColor="text1"/>
          <w:highlight w:val="none"/>
          <w:lang w:val="en-US" w:eastAsia="zh-CN"/>
          <w14:textFill>
            <w14:solidFill>
              <w14:schemeClr w14:val="tx1"/>
            </w14:solidFill>
          </w14:textFill>
        </w:rPr>
        <w:t>按照</w:t>
      </w:r>
      <w:r>
        <w:rPr>
          <w:rFonts w:hint="eastAsia"/>
          <w:color w:val="000000" w:themeColor="text1"/>
          <w:highlight w:val="none"/>
          <w14:textFill>
            <w14:solidFill>
              <w14:schemeClr w14:val="tx1"/>
            </w14:solidFill>
          </w14:textFill>
        </w:rPr>
        <w:t>GB/T 39612</w:t>
      </w:r>
      <w:r>
        <w:rPr>
          <w:rFonts w:hint="eastAsia" w:ascii="宋体" w:hAnsi="宋体" w:eastAsia="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2020</w:t>
      </w:r>
      <w:r>
        <w:rPr>
          <w:rFonts w:hint="eastAsia"/>
          <w:color w:val="000000" w:themeColor="text1"/>
          <w:highlight w:val="none"/>
          <w14:textFill>
            <w14:solidFill>
              <w14:schemeClr w14:val="tx1"/>
            </w14:solidFill>
          </w14:textFill>
        </w:rPr>
        <w:t>中</w:t>
      </w:r>
      <w:r>
        <w:rPr>
          <w:color w:val="000000" w:themeColor="text1"/>
          <w:highlight w:val="none"/>
          <w14:textFill>
            <w14:solidFill>
              <w14:schemeClr w14:val="tx1"/>
            </w14:solidFill>
          </w14:textFill>
        </w:rPr>
        <w:t>6.1</w:t>
      </w:r>
      <w:r>
        <w:rPr>
          <w:rFonts w:hint="eastAsia"/>
          <w:color w:val="000000" w:themeColor="text1"/>
          <w:highlight w:val="none"/>
          <w14:textFill>
            <w14:solidFill>
              <w14:schemeClr w14:val="tx1"/>
            </w14:solidFill>
          </w14:textFill>
        </w:rPr>
        <w:t xml:space="preserve"> 、GB 50167</w:t>
      </w:r>
      <w:r>
        <w:rPr>
          <w:rFonts w:hint="eastAsia" w:ascii="宋体" w:hAnsi="宋体" w:eastAsia="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2014</w:t>
      </w:r>
      <w:r>
        <w:rPr>
          <w:rFonts w:hint="eastAsia"/>
          <w:color w:val="000000" w:themeColor="text1"/>
          <w:highlight w:val="none"/>
          <w14:textFill>
            <w14:solidFill>
              <w14:schemeClr w14:val="tx1"/>
            </w14:solidFill>
          </w14:textFill>
        </w:rPr>
        <w:t>中7</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、GB/T 12979</w:t>
      </w:r>
      <w:r>
        <w:rPr>
          <w:rFonts w:hint="eastAsia" w:ascii="宋体" w:hAnsi="宋体" w:eastAsia="宋体" w:cs="宋体"/>
          <w:color w:val="000000" w:themeColor="text1"/>
          <w:szCs w:val="15"/>
          <w:highlight w:val="none"/>
          <w14:textFill>
            <w14:solidFill>
              <w14:schemeClr w14:val="tx1"/>
            </w14:solidFill>
          </w14:textFill>
        </w:rPr>
        <w:t>—</w:t>
      </w:r>
      <w:r>
        <w:rPr>
          <w:rFonts w:hint="eastAsia"/>
          <w:color w:val="000000" w:themeColor="text1"/>
          <w:highlight w:val="none"/>
          <w14:textFill>
            <w14:solidFill>
              <w14:schemeClr w14:val="tx1"/>
            </w14:solidFill>
          </w14:textFill>
        </w:rPr>
        <w:t>中4</w:t>
      </w:r>
      <w:r>
        <w:rPr>
          <w:color w:val="000000" w:themeColor="text1"/>
          <w:highlight w:val="none"/>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规定的要求</w:t>
      </w:r>
      <w:r>
        <w:rPr>
          <w:rFonts w:hint="eastAsia"/>
          <w:color w:val="000000" w:themeColor="text1"/>
          <w:highlight w:val="none"/>
          <w14:textFill>
            <w14:solidFill>
              <w14:schemeClr w14:val="tx1"/>
            </w14:solidFill>
          </w14:textFill>
        </w:rPr>
        <w:t>。所有测设的点需要进行录入，形成点之记。</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坐标转换</w:t>
      </w:r>
    </w:p>
    <w:p>
      <w:pPr>
        <w:pStyle w:val="362"/>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坐标转换主要指代局部坐标与全局坐标（绝对坐标）之间的变换，根据测设仪器建立坐标系，数据处理所使用坐标系，以及中间过渡坐标系确立转换关系。</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辅助定位基站布设</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辅助定位基站根据导航定位测试分析确定基站布设方案。在无信号或卫星数量少于6颗的情况下使用辅助定位基站。</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数据导出及整理</w:t>
      </w:r>
    </w:p>
    <w:p>
      <w:pPr>
        <w:pStyle w:val="258"/>
        <w:ind w:firstLine="420"/>
        <w:rPr>
          <w:rFonts w:hAnsi="宋体"/>
          <w:color w:val="000000" w:themeColor="text1"/>
          <w:szCs w:val="21"/>
          <w:highlight w:val="none"/>
          <w14:textFill>
            <w14:solidFill>
              <w14:schemeClr w14:val="tx1"/>
            </w14:solidFill>
          </w14:textFill>
        </w:rPr>
      </w:pPr>
      <w:r>
        <w:rPr>
          <w:rFonts w:hint="eastAsia" w:hAnsi="宋体"/>
          <w:color w:val="000000" w:themeColor="text1"/>
          <w:szCs w:val="21"/>
          <w:highlight w:val="none"/>
          <w14:textFill>
            <w14:solidFill>
              <w14:schemeClr w14:val="tx1"/>
            </w14:solidFill>
          </w14:textFill>
        </w:rPr>
        <w:t>数据导出及整理须根据录入的数据形成实测、标注、点之记三方关联。</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航摄采集</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现场校验</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现场检校包括相机对焦、飞行器定位、云台指向、光圈、快门、感光度设置，现场校验要求如下：</w:t>
      </w:r>
    </w:p>
    <w:p>
      <w:pPr>
        <w:pStyle w:val="305"/>
        <w:numPr>
          <w:ilvl w:val="0"/>
          <w:numId w:val="39"/>
        </w:numPr>
        <w:tabs>
          <w:tab w:val="left" w:pos="420"/>
          <w:tab w:val="clear" w:pos="840"/>
        </w:tabs>
        <w:ind w:left="416" w:leftChars="198" w:firstLine="3" w:firstLineChars="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相机对焦时根据拍摄距离设定进行特征点对焦处理，可通过提前拍摄进行检查；</w:t>
      </w:r>
    </w:p>
    <w:p>
      <w:pPr>
        <w:pStyle w:val="305"/>
        <w:numPr>
          <w:ilvl w:val="0"/>
          <w:numId w:val="39"/>
        </w:numPr>
        <w:tabs>
          <w:tab w:val="left" w:pos="420"/>
          <w:tab w:val="clear" w:pos="840"/>
        </w:tabs>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在新的应用场景中应进行飞行器校正，包括IMU校准、指南针校准等；</w:t>
      </w:r>
    </w:p>
    <w:p>
      <w:pPr>
        <w:pStyle w:val="305"/>
        <w:numPr>
          <w:ilvl w:val="0"/>
          <w:numId w:val="39"/>
        </w:numPr>
        <w:tabs>
          <w:tab w:val="left" w:pos="420"/>
          <w:tab w:val="clear" w:pos="840"/>
        </w:tabs>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作业前应检查云台指向性能，可通过手动调节云台角度进行测试；</w:t>
      </w:r>
    </w:p>
    <w:p>
      <w:pPr>
        <w:pStyle w:val="305"/>
        <w:numPr>
          <w:ilvl w:val="0"/>
          <w:numId w:val="39"/>
        </w:numPr>
        <w:tabs>
          <w:tab w:val="left" w:pos="420"/>
          <w:tab w:val="clear" w:pos="840"/>
        </w:tabs>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对于相机参数设置，需要通过光圈、快门、感光度等协调设置，检查数据成像的质量。</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航线导入</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生成航线下载并导入飞行平台的飞控系统或遥控器。根据不同飞行平台操控系统的要求，将航线导出对应格式数据导入或上传，检查航线各参数设置是否正确后保存使用。</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分段采集</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已选定飞行平台的作业能力和待测工作量，将航线按照一定航点数量或路径长度进行分段设置，航点数量或路径长度由飞行平台的续航能力和单架次可规划航点数确定上限；分段航线的采集实施应综合考虑观测场景对象的光照条件，确定分段执飞的采集顺序；飞行平台应支持断点续飞，以应对单个航线无法完成采集的情况，以保障数据采集完整性。</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协同采集</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规划阶段，应确保生成的分段航线之间不存在交叠冲突；以4～6小时的净作业时间为基准依据，单体或连体观测对象的单机作业时间大于基准作业时间，则宜采用多无人机协同采集；多机协同采集由分段航线的多机分配提供支持，航线分配后应再次对于航线间的冲突情况进行检核；多单体组成较大测区范围的航线分配应结合分区规划，在测区划分的基础上完成航线分配；多机协同作业时应注意飞行平台起降点的设置，起降的顺序和起降时的相互避让；多机协同采集应根据光照等环境条件确定同步实施的配置。</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特殊处置</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对于现场起飞点与规划起飞点不同且存在较大高度变化的情况，需对航线进行高度补偿后再进行采集工作；对于测区中临时出现的障碍物，需对该区域航线进行重新规划。</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航摄检核</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航线任务采集完成后需要对影像数据进行检查，可分别抽取前、中、后多段采集数据，进行成像质量、曝光检查、色彩均匀检查等。</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影像导出及整理</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采集任务数据需及时导出备份并进行整理，根据航线进行分开保存，如出现影像质量不符等情况，重新按航线进行采集。</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地面补拍</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补拍方案</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地面补拍主要针对遮挡严重、无人机无法到达区域进行补充采集实施的作业过程。</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针对被遮挡严重区域的需进行补充拍摄采集，补拍时遵循从整体到局部的原则以及视场基线过渡原则，需保证补拍影像数据与航摄影像数据之间的有效重叠。</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设备配置</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设备宜选取具有可记录定位信息的成像系统，且像素、焦距以及画幅尺寸等配置应与航摄系统的对应配置参数差异保持在2倍以内，地面补拍亦可通过手持无人机的方式进行；如选用单反相机等不具备记录定位信息的设备实施补拍，应确保航摄规划方案中有对应匹配位置的视角。</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拍摄方式</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可选择地面手持补拍，也可通过手动控制航飞补拍，拍摄时应随时关注对焦、光圈、快门、感光度等参数，并及时做出控制调整，保持拍摄影像成像清晰度一致。拍摄时采取由近到远的模式，先对补拍对象场景进行近距离贴近拍摄后逐步拉远，并保证补拍数据与规划航摄数据之间满足测量所需的影像重叠度要求。</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补拍检核</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后应检查补拍区域是否完整，以及是否遵循从整体到局部的补拍原则。可对不同拍摄距离段采集的数据进行抽检，对曝光、匀色、对焦等成像质量进行检查等，同时检查补拍数据与规划航摄数据是否满足重叠度要求，对于同名点位应该具备不少于3个不同视角方位拍摄采集的影像数据。</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补拍数据导出及整理</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补拍后数据应及时导出备份，并对应于规划的航摄测区划分进行编号整理和存储。</w:t>
      </w:r>
    </w:p>
    <w:p>
      <w:pPr>
        <w:pStyle w:val="259"/>
        <w:spacing w:before="240" w:after="240"/>
        <w:outlineLvl w:val="0"/>
        <w:rPr>
          <w:color w:val="000000" w:themeColor="text1"/>
          <w:highlight w:val="none"/>
          <w14:textFill>
            <w14:solidFill>
              <w14:schemeClr w14:val="tx1"/>
            </w14:solidFill>
          </w14:textFill>
        </w:rPr>
      </w:pPr>
      <w:bookmarkStart w:id="20" w:name="_Toc13757"/>
      <w:r>
        <w:rPr>
          <w:rFonts w:hint="eastAsia"/>
          <w:color w:val="000000" w:themeColor="text1"/>
          <w:highlight w:val="none"/>
          <w14:textFill>
            <w14:solidFill>
              <w14:schemeClr w14:val="tx1"/>
            </w14:solidFill>
          </w14:textFill>
        </w:rPr>
        <w:t>数据处理</w:t>
      </w:r>
      <w:bookmarkEnd w:id="20"/>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数据预处理</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基本要求</w:t>
      </w:r>
    </w:p>
    <w:p>
      <w:pPr>
        <w:pStyle w:val="258"/>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数据预处理为数据采集后，建模和测量处理实施前，针对采集获取的影像数据以及POS等数据所进行的预先处理</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主要包含以下内容</w:t>
      </w:r>
      <w:r>
        <w:rPr>
          <w:rFonts w:hint="eastAsia"/>
          <w:color w:val="000000" w:themeColor="text1"/>
          <w:highlight w:val="none"/>
          <w:lang w:val="en-US" w:eastAsia="zh-CN"/>
          <w14:textFill>
            <w14:solidFill>
              <w14:schemeClr w14:val="tx1"/>
            </w14:solidFill>
          </w14:textFill>
        </w:rPr>
        <w:t>：</w:t>
      </w:r>
    </w:p>
    <w:p>
      <w:pPr>
        <w:pStyle w:val="305"/>
        <w:numPr>
          <w:ilvl w:val="0"/>
          <w:numId w:val="40"/>
        </w:numPr>
        <w:ind w:left="839" w:hanging="419"/>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检查照片数量和POS数量是否一致；</w:t>
      </w:r>
    </w:p>
    <w:p>
      <w:pPr>
        <w:pStyle w:val="305"/>
        <w:numPr>
          <w:ilvl w:val="0"/>
          <w:numId w:val="40"/>
        </w:numPr>
        <w:ind w:left="839" w:hanging="419"/>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检查POS数据完整性，是否存在丢片情况</w:t>
      </w:r>
      <w:r>
        <w:rPr>
          <w:rFonts w:hint="eastAsia"/>
          <w:color w:val="000000" w:themeColor="text1"/>
          <w:highlight w:val="none"/>
          <w:lang w:eastAsia="zh-CN"/>
          <w14:textFill>
            <w14:solidFill>
              <w14:schemeClr w14:val="tx1"/>
            </w14:solidFill>
          </w14:textFill>
        </w:rPr>
        <w:t>；</w:t>
      </w:r>
    </w:p>
    <w:p>
      <w:pPr>
        <w:pStyle w:val="305"/>
        <w:numPr>
          <w:ilvl w:val="0"/>
          <w:numId w:val="40"/>
        </w:numPr>
        <w:ind w:left="839" w:hanging="419"/>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检查照片质量，是否存在</w:t>
      </w:r>
      <w:r>
        <w:rPr>
          <w:rFonts w:hint="eastAsia" w:ascii="宋体" w:hAnsi="Times New Roman" w:eastAsia="宋体" w:cs="Times New Roman"/>
          <w:color w:val="000000" w:themeColor="text1"/>
          <w:sz w:val="21"/>
          <w:szCs w:val="21"/>
          <w:highlight w:val="none"/>
          <w14:textFill>
            <w14:solidFill>
              <w14:schemeClr w14:val="tx1"/>
            </w14:solidFill>
          </w14:textFill>
        </w:rPr>
        <w:t>影像曝光过度或不足、影像的重影、散焦与噪点</w:t>
      </w:r>
      <w:r>
        <w:rPr>
          <w:rFonts w:hint="eastAsia"/>
          <w:color w:val="000000" w:themeColor="text1"/>
          <w:highlight w:val="none"/>
          <w14:textFill>
            <w14:solidFill>
              <w14:schemeClr w14:val="tx1"/>
            </w14:solidFill>
          </w14:textFill>
        </w:rPr>
        <w:t>现象</w:t>
      </w:r>
      <w:r>
        <w:rPr>
          <w:rFonts w:hint="eastAsia"/>
          <w:color w:val="000000" w:themeColor="text1"/>
          <w:highlight w:val="none"/>
          <w:lang w:eastAsia="zh-CN"/>
          <w14:textFill>
            <w14:solidFill>
              <w14:schemeClr w14:val="tx1"/>
            </w14:solidFill>
          </w14:textFill>
        </w:rPr>
        <w:t>。</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数据质量检核</w:t>
      </w:r>
    </w:p>
    <w:p>
      <w:pPr>
        <w:ind w:left="0" w:right="210" w:firstLine="420" w:firstLineChars="2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采集获得影像数据的质量检核</w:t>
      </w:r>
      <w:r>
        <w:rPr>
          <w:rFonts w:hint="eastAsia" w:ascii="宋体" w:hAnsi="宋体" w:cs="宋体"/>
          <w:color w:val="000000" w:themeColor="text1"/>
          <w:szCs w:val="21"/>
          <w:highlight w:val="none"/>
          <w:lang w:val="en-US" w:eastAsia="zh-CN"/>
          <w14:textFill>
            <w14:solidFill>
              <w14:schemeClr w14:val="tx1"/>
            </w14:solidFill>
          </w14:textFill>
        </w:rPr>
        <w:t>履行</w:t>
      </w:r>
      <w:r>
        <w:rPr>
          <w:rFonts w:hint="eastAsia" w:ascii="宋体" w:hAnsi="宋体" w:cs="宋体"/>
          <w:color w:val="000000" w:themeColor="text1"/>
          <w:szCs w:val="21"/>
          <w:highlight w:val="none"/>
          <w14:textFill>
            <w14:solidFill>
              <w14:schemeClr w14:val="tx1"/>
            </w14:solidFill>
          </w14:textFill>
        </w:rPr>
        <w:t>GB/T 27920.1</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2011</w:t>
      </w:r>
      <w:r>
        <w:rPr>
          <w:rFonts w:hint="eastAsia" w:ascii="宋体" w:hAnsi="宋体" w:cs="宋体"/>
          <w:color w:val="000000" w:themeColor="text1"/>
          <w:szCs w:val="21"/>
          <w:highlight w:val="none"/>
          <w:lang w:val="en-US" w:eastAsia="zh-CN"/>
          <w14:textFill>
            <w14:solidFill>
              <w14:schemeClr w14:val="tx1"/>
            </w14:solidFill>
          </w14:textFill>
        </w:rPr>
        <w:t>第5章确立的程序</w:t>
      </w:r>
      <w:r>
        <w:rPr>
          <w:rFonts w:hint="eastAsia" w:ascii="宋体" w:hAnsi="宋体" w:cs="宋体"/>
          <w:color w:val="000000" w:themeColor="text1"/>
          <w:szCs w:val="21"/>
          <w:highlight w:val="none"/>
          <w14:textFill>
            <w14:solidFill>
              <w14:schemeClr w14:val="tx1"/>
            </w14:solidFill>
          </w14:textFill>
        </w:rPr>
        <w:t>、CH</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T</w:t>
      </w:r>
      <w:r>
        <w:rPr>
          <w:rFonts w:ascii="宋体" w:hAnsi="宋体" w:cs="宋体"/>
          <w:color w:val="000000" w:themeColor="text1"/>
          <w:szCs w:val="21"/>
          <w:highlight w:val="none"/>
          <w14:textFill>
            <w14:solidFill>
              <w14:schemeClr w14:val="tx1"/>
            </w14:solidFill>
          </w14:textFill>
        </w:rPr>
        <w:t xml:space="preserve"> 3005</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w:t>
      </w:r>
      <w:r>
        <w:rPr>
          <w:rFonts w:hint="eastAsia" w:ascii="宋体" w:hAnsi="宋体" w:cs="宋体"/>
          <w:color w:val="000000" w:themeColor="text1"/>
          <w:szCs w:val="21"/>
          <w:highlight w:val="none"/>
          <w14:textFill>
            <w14:solidFill>
              <w14:schemeClr w14:val="tx1"/>
            </w14:solidFill>
          </w14:textFill>
        </w:rPr>
        <w:t>中</w:t>
      </w:r>
      <w:r>
        <w:rPr>
          <w:rFonts w:ascii="宋体" w:hAnsi="宋体" w:cs="宋体"/>
          <w:color w:val="000000" w:themeColor="text1"/>
          <w:szCs w:val="21"/>
          <w:highlight w:val="none"/>
          <w14:textFill>
            <w14:solidFill>
              <w14:schemeClr w14:val="tx1"/>
            </w14:solidFill>
          </w14:textFill>
        </w:rPr>
        <w:t>8.2</w:t>
      </w:r>
      <w:r>
        <w:rPr>
          <w:rFonts w:hint="eastAsia" w:ascii="宋体" w:hAnsi="宋体" w:cs="宋体"/>
          <w:color w:val="000000" w:themeColor="text1"/>
          <w:szCs w:val="21"/>
          <w:highlight w:val="none"/>
          <w:lang w:val="en-US" w:eastAsia="zh-CN"/>
          <w14:textFill>
            <w14:solidFill>
              <w14:schemeClr w14:val="tx1"/>
            </w14:solidFill>
          </w14:textFill>
        </w:rPr>
        <w:t>规定</w:t>
      </w:r>
      <w:r>
        <w:rPr>
          <w:rFonts w:hint="eastAsia" w:ascii="宋体" w:hAnsi="宋体" w:cs="宋体"/>
          <w:color w:val="000000" w:themeColor="text1"/>
          <w:szCs w:val="21"/>
          <w:highlight w:val="none"/>
          <w14:textFill>
            <w14:solidFill>
              <w14:schemeClr w14:val="tx1"/>
            </w14:solidFill>
          </w14:textFill>
        </w:rPr>
        <w:t>的要求。基础控制点、像片控制点、检查点等的精度要求</w:t>
      </w:r>
      <w:r>
        <w:rPr>
          <w:rFonts w:hint="eastAsia" w:ascii="宋体" w:hAnsi="宋体" w:cs="宋体"/>
          <w:color w:val="000000" w:themeColor="text1"/>
          <w:szCs w:val="21"/>
          <w:highlight w:val="none"/>
          <w:lang w:val="en-US" w:eastAsia="zh-CN"/>
          <w14:textFill>
            <w14:solidFill>
              <w14:schemeClr w14:val="tx1"/>
            </w14:solidFill>
          </w14:textFill>
        </w:rPr>
        <w:t>履行</w:t>
      </w:r>
      <w:r>
        <w:rPr>
          <w:rFonts w:hint="eastAsia" w:ascii="宋体" w:hAnsi="宋体" w:cs="宋体"/>
          <w:color w:val="000000" w:themeColor="text1"/>
          <w:szCs w:val="21"/>
          <w:highlight w:val="none"/>
          <w14:textFill>
            <w14:solidFill>
              <w14:schemeClr w14:val="tx1"/>
            </w14:solidFill>
          </w14:textFill>
        </w:rPr>
        <w:t>GB</w:t>
      </w:r>
      <w:r>
        <w:rPr>
          <w:rFonts w:ascii="宋体" w:hAnsi="宋体" w:cs="宋体"/>
          <w:color w:val="000000" w:themeColor="text1"/>
          <w:szCs w:val="21"/>
          <w:highlight w:val="none"/>
          <w14:textFill>
            <w14:solidFill>
              <w14:schemeClr w14:val="tx1"/>
            </w14:solidFill>
          </w14:textFill>
        </w:rPr>
        <w:t>/T 7931</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2008第5张和第6章、</w:t>
      </w:r>
      <w:r>
        <w:rPr>
          <w:rFonts w:hint="eastAsia" w:ascii="宋体" w:hAnsi="宋体" w:cs="宋体"/>
          <w:color w:val="000000" w:themeColor="text1"/>
          <w:szCs w:val="21"/>
          <w:highlight w:val="none"/>
          <w14:textFill>
            <w14:solidFill>
              <w14:schemeClr w14:val="tx1"/>
            </w14:solidFill>
          </w14:textFill>
        </w:rPr>
        <w:t>CH</w:t>
      </w:r>
      <w:r>
        <w:rPr>
          <w:rFonts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T</w:t>
      </w:r>
      <w:r>
        <w:rPr>
          <w:rFonts w:ascii="宋体" w:hAnsi="宋体" w:cs="宋体"/>
          <w:color w:val="000000" w:themeColor="text1"/>
          <w:szCs w:val="21"/>
          <w:highlight w:val="none"/>
          <w14:textFill>
            <w14:solidFill>
              <w14:schemeClr w14:val="tx1"/>
            </w14:solidFill>
          </w14:textFill>
        </w:rPr>
        <w:t xml:space="preserve"> 3004</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2021</w:t>
      </w:r>
      <w:r>
        <w:rPr>
          <w:rFonts w:hint="eastAsia" w:ascii="宋体" w:hAnsi="宋体" w:cs="宋体"/>
          <w:color w:val="000000" w:themeColor="text1"/>
          <w:szCs w:val="21"/>
          <w:highlight w:val="none"/>
          <w:lang w:val="en-US" w:eastAsia="zh-CN"/>
          <w14:textFill>
            <w14:solidFill>
              <w14:schemeClr w14:val="tx1"/>
            </w14:solidFill>
          </w14:textFill>
        </w:rPr>
        <w:t>第7章确立的程序。</w:t>
      </w:r>
    </w:p>
    <w:p>
      <w:pPr>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数据质量检核</w:t>
      </w:r>
      <w:r>
        <w:rPr>
          <w:rFonts w:hint="eastAsia" w:ascii="宋体" w:hAnsi="宋体" w:cs="宋体"/>
          <w:color w:val="000000" w:themeColor="text1"/>
          <w:szCs w:val="21"/>
          <w:highlight w:val="none"/>
          <w14:textFill>
            <w14:solidFill>
              <w14:schemeClr w14:val="tx1"/>
            </w14:solidFill>
          </w14:textFill>
        </w:rPr>
        <w:t>应</w:t>
      </w:r>
      <w:r>
        <w:rPr>
          <w:rFonts w:hint="eastAsia" w:ascii="宋体" w:hAnsi="宋体" w:cs="宋体"/>
          <w:color w:val="000000" w:themeColor="text1"/>
          <w:szCs w:val="21"/>
          <w:highlight w:val="none"/>
          <w:lang w:val="en-US" w:eastAsia="zh-CN"/>
          <w14:textFill>
            <w14:solidFill>
              <w14:schemeClr w14:val="tx1"/>
            </w14:solidFill>
          </w14:textFill>
        </w:rPr>
        <w:t>符合</w:t>
      </w:r>
      <w:r>
        <w:rPr>
          <w:rFonts w:hint="eastAsia" w:ascii="宋体" w:hAnsi="宋体" w:cs="宋体"/>
          <w:color w:val="000000" w:themeColor="text1"/>
          <w:szCs w:val="21"/>
          <w:highlight w:val="none"/>
          <w14:textFill>
            <w14:solidFill>
              <w14:schemeClr w14:val="tx1"/>
            </w14:solidFill>
          </w14:textFill>
        </w:rPr>
        <w:t>以下要求：</w:t>
      </w:r>
    </w:p>
    <w:p>
      <w:pPr>
        <w:pStyle w:val="362"/>
        <w:numPr>
          <w:ilvl w:val="0"/>
          <w:numId w:val="41"/>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影像的重叠度和方位角度能够满足建模和测量的技术指标要求；</w:t>
      </w:r>
    </w:p>
    <w:p>
      <w:pPr>
        <w:pStyle w:val="362"/>
        <w:numPr>
          <w:ilvl w:val="0"/>
          <w:numId w:val="41"/>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航摄影像不存在有雾、光照不均、噪声、弱信息、分段航线间大色差等情况；</w:t>
      </w:r>
    </w:p>
    <w:p>
      <w:pPr>
        <w:pStyle w:val="362"/>
        <w:numPr>
          <w:ilvl w:val="0"/>
          <w:numId w:val="41"/>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曝光瞬间因飞机地速的影响造成像点最大位移不超过</w:t>
      </w:r>
      <w:r>
        <w:rPr>
          <w:rFonts w:ascii="宋体" w:hAnsi="宋体"/>
          <w:color w:val="000000" w:themeColor="text1"/>
          <w:szCs w:val="21"/>
          <w:highlight w:val="none"/>
          <w14:textFill>
            <w14:solidFill>
              <w14:schemeClr w14:val="tx1"/>
            </w14:solidFill>
          </w14:textFill>
        </w:rPr>
        <w:t>0.5个像素；</w:t>
      </w:r>
    </w:p>
    <w:p>
      <w:pPr>
        <w:pStyle w:val="362"/>
        <w:numPr>
          <w:ilvl w:val="0"/>
          <w:numId w:val="41"/>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建模处理所需影像色彩纹理能够满足细节特征分辨的要求，测量处理所需影像能够满足高精度测量标志提取的要求；</w:t>
      </w:r>
    </w:p>
    <w:p>
      <w:pPr>
        <w:pStyle w:val="362"/>
        <w:numPr>
          <w:ilvl w:val="0"/>
          <w:numId w:val="41"/>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在有POS支持下完成的数据采集，POS信息齐备完整，且能够良好对应于航摄影像数据。</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格式转换</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格式转换应符合以下要求：</w:t>
      </w:r>
    </w:p>
    <w:p>
      <w:pPr>
        <w:pStyle w:val="285"/>
        <w:numPr>
          <w:ilvl w:val="-1"/>
          <w:numId w:val="0"/>
          <w:ins w:id="0" w:author="苏巍 [2]" w:date="2023-02-14T15:14:29Z"/>
        </w:numPr>
        <w:ind w:left="0" w:firstLine="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在存储设备和读写速度允许的情况下，所采集的影像数据以RAW等原始数据格式存储，同步存储JPG等压缩格式；</w:t>
      </w:r>
    </w:p>
    <w:p>
      <w:pPr>
        <w:pStyle w:val="305"/>
        <w:numPr>
          <w:ilvl w:val="-1"/>
          <w:numId w:val="0"/>
        </w:numPr>
        <w:ind w:left="0" w:firstLine="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在影像分辨率满足技术要求的前提下，建模处理宜使用JPG格式，测量处理可采用JPG、TIF等格式，也可使用建模或测量数据处理软件所需的影像格式；</w:t>
      </w:r>
    </w:p>
    <w:p>
      <w:pPr>
        <w:pStyle w:val="305"/>
        <w:numPr>
          <w:ilvl w:val="-1"/>
          <w:numId w:val="0"/>
        </w:numPr>
        <w:ind w:left="0" w:firstLine="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预处理阶段进行相应转换；</w:t>
      </w:r>
    </w:p>
    <w:p>
      <w:pPr>
        <w:pStyle w:val="305"/>
        <w:numPr>
          <w:ilvl w:val="-1"/>
          <w:numId w:val="0"/>
        </w:numPr>
        <w:ind w:left="0" w:firstLine="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数据格式转换应遵循不损失几何信息和辐射度信息为原则。</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畸变纠正</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若已有相机的基本内参数，常规建模处理可结合自标定完成畸变纠正。对于建模和测量成果几何精度要求优于2cm的情况，须对所使用的相机进行高精度内参标定，以完成畸变纠正，按照</w:t>
      </w:r>
      <w:r>
        <w:rPr>
          <w:color w:val="000000" w:themeColor="text1"/>
          <w:highlight w:val="none"/>
          <w14:textFill>
            <w14:solidFill>
              <w14:schemeClr w14:val="tx1"/>
            </w14:solidFill>
          </w14:textFill>
        </w:rPr>
        <w:t>GB 50167</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2014</w:t>
      </w:r>
      <w:r>
        <w:rPr>
          <w:rFonts w:hint="eastAsia"/>
          <w:color w:val="000000" w:themeColor="text1"/>
          <w:highlight w:val="none"/>
          <w14:textFill>
            <w14:solidFill>
              <w14:schemeClr w14:val="tx1"/>
            </w14:solidFill>
          </w14:textFill>
        </w:rPr>
        <w:t>中4</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和7</w:t>
      </w:r>
      <w:r>
        <w:rPr>
          <w:color w:val="000000" w:themeColor="text1"/>
          <w:highlight w:val="none"/>
          <w14:textFill>
            <w14:solidFill>
              <w14:schemeClr w14:val="tx1"/>
            </w14:solidFill>
          </w14:textFill>
        </w:rPr>
        <w:t>.3</w:t>
      </w:r>
      <w:r>
        <w:rPr>
          <w:rFonts w:hint="eastAsia"/>
          <w:color w:val="000000" w:themeColor="text1"/>
          <w:highlight w:val="none"/>
          <w14:textFill>
            <w14:solidFill>
              <w14:schemeClr w14:val="tx1"/>
            </w14:solidFill>
          </w14:textFill>
        </w:rPr>
        <w:t>、GB/T</w:t>
      </w:r>
      <w:r>
        <w:rPr>
          <w:color w:val="000000" w:themeColor="text1"/>
          <w:highlight w:val="none"/>
          <w14:textFill>
            <w14:solidFill>
              <w14:schemeClr w14:val="tx1"/>
            </w14:solidFill>
          </w14:textFill>
        </w:rPr>
        <w:t xml:space="preserve"> 12979</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2008</w:t>
      </w:r>
      <w:r>
        <w:rPr>
          <w:rFonts w:hint="eastAsia"/>
          <w:color w:val="000000" w:themeColor="text1"/>
          <w:highlight w:val="none"/>
          <w14:textFill>
            <w14:solidFill>
              <w14:schemeClr w14:val="tx1"/>
            </w14:solidFill>
          </w14:textFill>
        </w:rPr>
        <w:t>中5</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、CH/</w:t>
      </w:r>
      <w:r>
        <w:rPr>
          <w:rFonts w:hint="eastAsia"/>
          <w:color w:val="000000" w:themeColor="text1"/>
          <w:highlight w:val="none"/>
          <w:lang w:val="en-US" w:eastAsia="zh-CN"/>
          <w14:textFill>
            <w14:solidFill>
              <w14:schemeClr w14:val="tx1"/>
            </w14:solidFill>
          </w14:textFill>
        </w:rPr>
        <w:t>H</w:t>
      </w:r>
      <w:r>
        <w:rPr>
          <w:color w:val="000000" w:themeColor="text1"/>
          <w:highlight w:val="none"/>
          <w14:textFill>
            <w14:solidFill>
              <w14:schemeClr w14:val="tx1"/>
            </w14:solidFill>
          </w14:textFill>
        </w:rPr>
        <w:t xml:space="preserve"> 3005</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2021</w:t>
      </w:r>
      <w:r>
        <w:rPr>
          <w:rFonts w:hint="eastAsia"/>
          <w:color w:val="000000" w:themeColor="text1"/>
          <w:highlight w:val="none"/>
          <w14:textFill>
            <w14:solidFill>
              <w14:schemeClr w14:val="tx1"/>
            </w14:solidFill>
          </w14:textFill>
        </w:rPr>
        <w:t>中5</w:t>
      </w:r>
      <w:r>
        <w:rPr>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规定</w:t>
      </w:r>
      <w:r>
        <w:rPr>
          <w:rFonts w:hint="eastAsia"/>
          <w:color w:val="000000" w:themeColor="text1"/>
          <w:highlight w:val="none"/>
          <w14:textFill>
            <w14:solidFill>
              <w14:schemeClr w14:val="tx1"/>
            </w14:solidFill>
          </w14:textFill>
        </w:rPr>
        <w:t>的要求。</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位姿参数关联</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对于采集过程中同步获取的GNSS、POS等位姿数据信息，经过检核后，通过数据整理的方式将影像名与对应的位姿数据进行关联对应，关联整理输出的数据格式为xml或txt格式。</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图像增强</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对于采集影像数据中存在有雾、照度不均、色差、噪声等质量问题，宜采用图像增强相关的技术方法提升影像数据质量。增强后的影像应符合特征细节清晰、反差适中、层次分明、色彩进本均衡等要求。影像直方图基本趋近正态分布。</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测量用影像数据宜采用全色或灰度影像，若采集获取为彩色影像，应进行转化处理，并针对测量标志进行图像增强处理，提高标志的辨识度，增强标志的提取精度。</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特征提取与匹配</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连接点提取与匹配</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影像数据后处理中，位于影像间关联重叠区域内的同名特征点为连接点。连接点的提取与匹配可采用自动、手动以及自动与手动相结合等方式，根据应用方向、特征类型以及质量要求等确定提取匹配方法。</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建模处理要求关联匹配像对间的连接点数量不少于100个；测量处理如以测量标志为连接点，数量及分布的设置</w:t>
      </w:r>
      <w:r>
        <w:rPr>
          <w:rFonts w:hint="eastAsia"/>
          <w:color w:val="000000" w:themeColor="text1"/>
          <w:highlight w:val="none"/>
          <w:lang w:val="en-US" w:eastAsia="zh-CN"/>
          <w14:textFill>
            <w14:solidFill>
              <w14:schemeClr w14:val="tx1"/>
            </w14:solidFill>
          </w14:textFill>
        </w:rPr>
        <w:t>按照</w:t>
      </w:r>
      <w:r>
        <w:rPr>
          <w:color w:val="000000" w:themeColor="text1"/>
          <w:highlight w:val="none"/>
          <w14:textFill>
            <w14:solidFill>
              <w14:schemeClr w14:val="tx1"/>
            </w14:solidFill>
          </w14:textFill>
        </w:rPr>
        <w:t>GB 50167</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2014</w:t>
      </w:r>
      <w:r>
        <w:rPr>
          <w:rFonts w:hint="eastAsia"/>
          <w:color w:val="000000" w:themeColor="text1"/>
          <w:highlight w:val="none"/>
          <w14:textFill>
            <w14:solidFill>
              <w14:schemeClr w14:val="tx1"/>
            </w14:solidFill>
          </w14:textFill>
        </w:rPr>
        <w:t>中4</w:t>
      </w:r>
      <w:r>
        <w:rPr>
          <w:color w:val="000000" w:themeColor="text1"/>
          <w:highlight w:val="none"/>
          <w14:textFill>
            <w14:solidFill>
              <w14:schemeClr w14:val="tx1"/>
            </w14:solidFill>
          </w14:textFill>
        </w:rPr>
        <w:t>.3</w:t>
      </w:r>
      <w:r>
        <w:rPr>
          <w:rFonts w:hint="eastAsia"/>
          <w:color w:val="000000" w:themeColor="text1"/>
          <w:highlight w:val="none"/>
          <w14:textFill>
            <w14:solidFill>
              <w14:schemeClr w14:val="tx1"/>
            </w14:solidFill>
          </w14:textFill>
        </w:rPr>
        <w:t>和7</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、GB/T</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12979</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2008</w:t>
      </w:r>
      <w:r>
        <w:rPr>
          <w:rFonts w:hint="eastAsia"/>
          <w:color w:val="000000" w:themeColor="text1"/>
          <w:highlight w:val="none"/>
          <w14:textFill>
            <w14:solidFill>
              <w14:schemeClr w14:val="tx1"/>
            </w14:solidFill>
          </w14:textFill>
        </w:rPr>
        <w:t>中4</w:t>
      </w:r>
      <w:r>
        <w:rPr>
          <w:color w:val="000000" w:themeColor="text1"/>
          <w:highlight w:val="none"/>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规定</w:t>
      </w:r>
      <w:r>
        <w:rPr>
          <w:rFonts w:hint="eastAsia"/>
          <w:color w:val="000000" w:themeColor="text1"/>
          <w:highlight w:val="none"/>
          <w14:textFill>
            <w14:solidFill>
              <w14:schemeClr w14:val="tx1"/>
            </w14:solidFill>
          </w14:textFill>
        </w:rPr>
        <w:t>的要求。</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像控刺点</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像控刺点是通过对影像中控制点进行坐标赋值进行实现测量整体定位定向的操作。以测量标志间的有效对应为基础，测量应用需结合多种测量方式实现多独立坐标系统之间的配赋转换。</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建模控制点的刺点应满足以下要求：</w:t>
      </w:r>
    </w:p>
    <w:p>
      <w:pPr>
        <w:pStyle w:val="305"/>
        <w:numPr>
          <w:ilvl w:val="0"/>
          <w:numId w:val="42"/>
        </w:numPr>
        <w:bidi w:val="0"/>
        <w:ind w:left="839" w:leftChars="0" w:hanging="419" w:firstLineChars="0"/>
        <w:rPr>
          <w:color w:val="000000" w:themeColor="text1"/>
          <w:highlight w:val="none"/>
          <w14:textFill>
            <w14:solidFill>
              <w14:schemeClr w14:val="tx1"/>
            </w14:solidFill>
          </w14:textFill>
        </w:rPr>
      </w:pPr>
      <w:r>
        <w:rPr>
          <w:rFonts w:hint="eastAsia"/>
        </w:rPr>
        <w:t>刺点点位落在影像中心区域三分之二内；</w:t>
      </w:r>
    </w:p>
    <w:p>
      <w:pPr>
        <w:pStyle w:val="305"/>
        <w:numPr>
          <w:ilvl w:val="0"/>
          <w:numId w:val="42"/>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点位清晰可辨；</w:t>
      </w:r>
    </w:p>
    <w:p>
      <w:pPr>
        <w:pStyle w:val="305"/>
        <w:numPr>
          <w:ilvl w:val="0"/>
          <w:numId w:val="42"/>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以俯视和侧视为主要划分，近似位姿的刺点影像数量3张以上，且不宜在连续相邻的影像上刺点，尽量保证在基高比相对较大的影像上刺点。</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测量标志点提取</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测量标志点分为人工标记点和自然地物点。人工标记点为采集前贴附、安装、铺设的人工制作的标记点。自然地物点是地物上具有显著特征的自然目标点。</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按照</w:t>
      </w:r>
      <w:r>
        <w:rPr>
          <w:color w:val="000000" w:themeColor="text1"/>
          <w:highlight w:val="none"/>
          <w14:textFill>
            <w14:solidFill>
              <w14:schemeClr w14:val="tx1"/>
            </w14:solidFill>
          </w14:textFill>
        </w:rPr>
        <w:t xml:space="preserve"> GB/T </w:t>
      </w:r>
      <w:r>
        <w:rPr>
          <w:rFonts w:hint="eastAsia"/>
          <w:color w:val="000000" w:themeColor="text1"/>
          <w:highlight w:val="none"/>
          <w14:textFill>
            <w14:solidFill>
              <w14:schemeClr w14:val="tx1"/>
            </w14:solidFill>
          </w14:textFill>
        </w:rPr>
        <w:t>12979</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2008</w:t>
      </w:r>
      <w:r>
        <w:rPr>
          <w:rFonts w:hint="eastAsia"/>
          <w:color w:val="000000" w:themeColor="text1"/>
          <w:highlight w:val="none"/>
          <w14:textFill>
            <w14:solidFill>
              <w14:schemeClr w14:val="tx1"/>
            </w14:solidFill>
          </w14:textFill>
        </w:rPr>
        <w:t>中4</w:t>
      </w:r>
      <w:r>
        <w:rPr>
          <w:color w:val="000000" w:themeColor="text1"/>
          <w:highlight w:val="none"/>
          <w14:textFill>
            <w14:solidFill>
              <w14:schemeClr w14:val="tx1"/>
            </w14:solidFill>
          </w14:textFill>
        </w:rPr>
        <w:t>.5</w:t>
      </w:r>
      <w:r>
        <w:rPr>
          <w:rFonts w:hint="eastAsia"/>
          <w:color w:val="000000" w:themeColor="text1"/>
          <w:highlight w:val="none"/>
          <w:lang w:val="en-US" w:eastAsia="zh-CN"/>
          <w14:textFill>
            <w14:solidFill>
              <w14:schemeClr w14:val="tx1"/>
            </w14:solidFill>
          </w14:textFill>
        </w:rPr>
        <w:t>规定</w:t>
      </w:r>
      <w:r>
        <w:rPr>
          <w:rFonts w:hint="eastAsia"/>
          <w:color w:val="000000" w:themeColor="text1"/>
          <w:highlight w:val="none"/>
          <w14:textFill>
            <w14:solidFill>
              <w14:schemeClr w14:val="tx1"/>
            </w14:solidFill>
          </w14:textFill>
        </w:rPr>
        <w:t>的要求，标志点的定位中心应具有明显几何特征，支持计算机自动处理提取。</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建模应用标志点中心坐标提取精度应达到1/10像素；测量应用的中心坐标提取精度应达到1/20～1/30像素。</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测量编码匹配</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应采用编码数量大于50位的大容量编码标志，编码标志需符合编码唯一、稳定识别、旋转缩放不变、几何中心特征明显等要求；支持基于计算机视觉技术进行识别解码。</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编码标志匹配主要基于识别解码，支持POS信息的辅助匹配搜索，可结合前方交会、后方交会等方法，迭代实现精匹配。</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三角测量</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自由网构网</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测量用自由网构网应满足以下要求：</w:t>
      </w:r>
    </w:p>
    <w:p>
      <w:pPr>
        <w:pStyle w:val="305"/>
        <w:numPr>
          <w:ilvl w:val="0"/>
          <w:numId w:val="43"/>
        </w:numPr>
        <w:bidi w:val="0"/>
        <w:ind w:left="839" w:leftChars="0" w:hanging="419" w:firstLineChars="0"/>
        <w:rPr>
          <w:color w:val="000000" w:themeColor="text1"/>
          <w:highlight w:val="none"/>
          <w14:textFill>
            <w14:solidFill>
              <w14:schemeClr w14:val="tx1"/>
            </w14:solidFill>
          </w14:textFill>
        </w:rPr>
      </w:pPr>
      <w:r>
        <w:rPr>
          <w:rFonts w:hint="eastAsia"/>
        </w:rPr>
        <w:t>针对被测物体对象4个以上非共面点位实施观测采集；</w:t>
      </w:r>
    </w:p>
    <w:p>
      <w:pPr>
        <w:pStyle w:val="305"/>
        <w:numPr>
          <w:ilvl w:val="0"/>
          <w:numId w:val="43"/>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每个观测点的交会角介于60-120度之间；</w:t>
      </w:r>
    </w:p>
    <w:p>
      <w:pPr>
        <w:pStyle w:val="305"/>
        <w:numPr>
          <w:ilvl w:val="0"/>
          <w:numId w:val="43"/>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观测视角与观测点法线方向的夹角小于60度。</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空中三角测量</w:t>
      </w:r>
      <w:r>
        <w:rPr>
          <w:rFonts w:hint="eastAsia"/>
          <w:color w:val="000000" w:themeColor="text1"/>
          <w:highlight w:val="none"/>
          <w14:textFill>
            <w14:solidFill>
              <w14:schemeClr w14:val="tx1"/>
            </w14:solidFill>
          </w14:textFill>
        </w:rPr>
        <w:t>精度要求</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实景三维建模主要过程包括空中三角测量和模型重建，其中空中三角测量的精度直接决定后续成果的精度和质量</w:t>
      </w:r>
      <w:r>
        <w:rPr>
          <w:rFonts w:hint="eastAsia"/>
          <w:color w:val="000000" w:themeColor="text1"/>
          <w:highlight w:val="none"/>
          <w:lang w:val="en-US" w:eastAsia="zh-CN"/>
          <w14:textFill>
            <w14:solidFill>
              <w14:schemeClr w14:val="tx1"/>
            </w14:solidFill>
          </w14:textFill>
        </w:rPr>
        <w:t>按照</w:t>
      </w:r>
      <w:r>
        <w:rPr>
          <w:rFonts w:hint="eastAsia"/>
          <w:color w:val="000000" w:themeColor="text1"/>
          <w:highlight w:val="none"/>
          <w14:textFill>
            <w14:solidFill>
              <w14:schemeClr w14:val="tx1"/>
            </w14:solidFill>
          </w14:textFill>
        </w:rPr>
        <w:t>GB/T</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23236</w:t>
      </w:r>
      <w:r>
        <w:rPr>
          <w:rFonts w:hint="eastAsia" w:ascii="宋体" w:hAnsi="宋体" w:cs="宋体"/>
          <w:color w:val="000000" w:themeColor="text1"/>
          <w:szCs w:val="15"/>
          <w:highlight w:val="none"/>
          <w14:textFill>
            <w14:solidFill>
              <w14:schemeClr w14:val="tx1"/>
            </w14:solidFill>
          </w14:textFill>
        </w:rPr>
        <w:t>—</w:t>
      </w:r>
      <w:r>
        <w:rPr>
          <w:rFonts w:hint="eastAsia"/>
          <w:color w:val="000000" w:themeColor="text1"/>
          <w:highlight w:val="none"/>
          <w14:textFill>
            <w14:solidFill>
              <w14:schemeClr w14:val="tx1"/>
            </w14:solidFill>
          </w14:textFill>
        </w:rPr>
        <w:t>2009中3</w:t>
      </w:r>
      <w:r>
        <w:rPr>
          <w:color w:val="000000" w:themeColor="text1"/>
          <w:highlight w:val="none"/>
          <w14:textFill>
            <w14:solidFill>
              <w14:schemeClr w14:val="tx1"/>
            </w14:solidFill>
          </w14:textFill>
        </w:rPr>
        <w:t>.4</w:t>
      </w:r>
      <w:r>
        <w:rPr>
          <w:rFonts w:hint="eastAsia"/>
          <w:color w:val="000000" w:themeColor="text1"/>
          <w:highlight w:val="none"/>
          <w14:textFill>
            <w14:solidFill>
              <w14:schemeClr w14:val="tx1"/>
            </w14:solidFill>
          </w14:textFill>
        </w:rPr>
        <w:t>、CH</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T</w:t>
      </w:r>
      <w:r>
        <w:rPr>
          <w:color w:val="000000" w:themeColor="text1"/>
          <w:highlight w:val="none"/>
          <w14:textFill>
            <w14:solidFill>
              <w14:schemeClr w14:val="tx1"/>
            </w14:solidFill>
          </w14:textFill>
        </w:rPr>
        <w:t xml:space="preserve"> 3003</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2021</w:t>
      </w:r>
      <w:r>
        <w:rPr>
          <w:rFonts w:hint="eastAsia"/>
          <w:color w:val="000000" w:themeColor="text1"/>
          <w:highlight w:val="none"/>
          <w14:textFill>
            <w14:solidFill>
              <w14:schemeClr w14:val="tx1"/>
            </w14:solidFill>
          </w14:textFill>
        </w:rPr>
        <w:t>中5</w:t>
      </w:r>
      <w:r>
        <w:rPr>
          <w:color w:val="000000" w:themeColor="text1"/>
          <w:highlight w:val="none"/>
          <w14:textFill>
            <w14:solidFill>
              <w14:schemeClr w14:val="tx1"/>
            </w14:solidFill>
          </w14:textFill>
        </w:rPr>
        <w:t>.1</w:t>
      </w:r>
      <w:r>
        <w:rPr>
          <w:rFonts w:hint="eastAsia"/>
          <w:color w:val="000000" w:themeColor="text1"/>
          <w:highlight w:val="none"/>
          <w:lang w:val="en-US" w:eastAsia="zh-CN"/>
          <w14:textFill>
            <w14:solidFill>
              <w14:schemeClr w14:val="tx1"/>
            </w14:solidFill>
          </w14:textFill>
        </w:rPr>
        <w:t>规定的要求</w:t>
      </w:r>
      <w:r>
        <w:rPr>
          <w:rFonts w:hint="eastAsia"/>
          <w:color w:val="000000" w:themeColor="text1"/>
          <w:highlight w:val="none"/>
          <w14:textFill>
            <w14:solidFill>
              <w14:schemeClr w14:val="tx1"/>
            </w14:solidFill>
          </w14:textFill>
        </w:rPr>
        <w:t>。</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相对定向指标采用计算机视觉技术自动匹配连接点反投影误差来表示。匹配的连接点反投影中误差优于0.7个像素。最大误差不超过2个像素。非量测相机的影像相对定向要求连接点的反投影中误差优于0.7个像素，量测型相机的影像相对定向要求连接点的反投影中误差优于0.5个像素。每个像对连接点分布均匀，且连接点的数量大于30个点。</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绝对定向利用POS数据或者控制点数据采用光束法区域网平差进行空中三角测量，区域网平差计算完成后，基本定向点残差、检查点不符值、区块间公共点较差</w:t>
      </w:r>
      <w:r>
        <w:rPr>
          <w:rFonts w:hint="eastAsia"/>
          <w:color w:val="000000" w:themeColor="text1"/>
          <w:highlight w:val="none"/>
          <w:lang w:val="en-US" w:eastAsia="zh-CN"/>
          <w14:textFill>
            <w14:solidFill>
              <w14:schemeClr w14:val="tx1"/>
            </w14:solidFill>
          </w14:textFill>
        </w:rPr>
        <w:t>应符合</w:t>
      </w:r>
      <w:r>
        <w:rPr>
          <w:rFonts w:hint="eastAsia"/>
          <w:color w:val="000000" w:themeColor="text1"/>
          <w:highlight w:val="none"/>
          <w14:textFill>
            <w14:solidFill>
              <w14:schemeClr w14:val="tx1"/>
            </w14:solidFill>
          </w14:textFill>
        </w:rPr>
        <w:t>表</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的规定。</w:t>
      </w:r>
    </w:p>
    <w:p>
      <w:pPr>
        <w:pStyle w:val="301"/>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空中三角测量绝对定向点位限差表</w:t>
      </w:r>
    </w:p>
    <w:tbl>
      <w:tblPr>
        <w:tblStyle w:val="8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点别</w:t>
            </w:r>
          </w:p>
        </w:tc>
        <w:tc>
          <w:tcPr>
            <w:tcW w:w="2130" w:type="dxa"/>
          </w:tcPr>
          <w:p>
            <w:pPr>
              <w:jc w:val="cente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平面限差</w:t>
            </w:r>
          </w:p>
        </w:tc>
        <w:tc>
          <w:tcPr>
            <w:tcW w:w="2131" w:type="dxa"/>
          </w:tcPr>
          <w:p>
            <w:pPr>
              <w:jc w:val="cente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高程限差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基本定向点</w:t>
            </w:r>
          </w:p>
        </w:tc>
        <w:tc>
          <w:tcPr>
            <w:tcW w:w="2130"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&lt;1个像素</w:t>
            </w:r>
          </w:p>
        </w:tc>
        <w:tc>
          <w:tcPr>
            <w:tcW w:w="2131"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&lt;1个像素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检查点</w:t>
            </w:r>
          </w:p>
        </w:tc>
        <w:tc>
          <w:tcPr>
            <w:tcW w:w="2130"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&lt;2个像素</w:t>
            </w:r>
          </w:p>
        </w:tc>
        <w:tc>
          <w:tcPr>
            <w:tcW w:w="2131"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&lt;2个像素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公共点</w:t>
            </w:r>
          </w:p>
        </w:tc>
        <w:tc>
          <w:tcPr>
            <w:tcW w:w="2130"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&lt;2像素</w:t>
            </w:r>
          </w:p>
        </w:tc>
        <w:tc>
          <w:tcPr>
            <w:tcW w:w="2131" w:type="dxa"/>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&lt;4个像素</w:t>
            </w:r>
          </w:p>
        </w:tc>
      </w:tr>
    </w:tbl>
    <w:p>
      <w:pPr>
        <w:pStyle w:val="258"/>
        <w:ind w:firstLine="420"/>
        <w:jc w:val="center"/>
        <w:rPr>
          <w:color w:val="000000" w:themeColor="text1"/>
          <w:highlight w:val="none"/>
          <w14:textFill>
            <w14:solidFill>
              <w14:schemeClr w14:val="tx1"/>
            </w14:solidFill>
          </w14:textFill>
        </w:rPr>
      </w:pPr>
    </w:p>
    <w:p>
      <w:pPr>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控制点刺点要求应符合以下要求：</w:t>
      </w:r>
    </w:p>
    <w:p>
      <w:pPr>
        <w:pStyle w:val="305"/>
        <w:numPr>
          <w:ilvl w:val="0"/>
          <w:numId w:val="44"/>
        </w:numPr>
        <w:bidi w:val="0"/>
        <w:ind w:left="839" w:leftChars="0" w:hanging="419" w:firstLineChars="0"/>
        <w:rPr>
          <w:color w:val="000000" w:themeColor="text1"/>
          <w:highlight w:val="none"/>
          <w14:textFill>
            <w14:solidFill>
              <w14:schemeClr w14:val="tx1"/>
            </w14:solidFill>
          </w14:textFill>
        </w:rPr>
      </w:pPr>
      <w:r>
        <w:rPr>
          <w:rFonts w:hint="eastAsia"/>
        </w:rPr>
        <w:t>控制点要求分布在该影像中间往外</w:t>
      </w:r>
      <w:r>
        <w:t>2/3像幅以内；</w:t>
      </w:r>
    </w:p>
    <w:p>
      <w:pPr>
        <w:pStyle w:val="305"/>
        <w:numPr>
          <w:ilvl w:val="0"/>
          <w:numId w:val="44"/>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每个控制点要求在每个镜头的影像刺点</w:t>
      </w:r>
      <w:r>
        <w:rPr>
          <w:color w:val="000000" w:themeColor="text1"/>
          <w:highlight w:val="none"/>
          <w14:textFill>
            <w14:solidFill>
              <w14:schemeClr w14:val="tx1"/>
            </w14:solidFill>
          </w14:textFill>
        </w:rPr>
        <w:t>5张以上；</w:t>
      </w:r>
    </w:p>
    <w:p>
      <w:pPr>
        <w:pStyle w:val="305"/>
        <w:numPr>
          <w:ilvl w:val="0"/>
          <w:numId w:val="44"/>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每个点位照片要求清晰。</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近景精度要求</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近景摄影测量主要过程包括空中三角测量、带约束条件的光束法平差、目标点位计算，其中带约束条件的光束法平差决定成果的精度和质量。</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相对定向指标采用计算机视觉技术自动提取特征点进行匹配，并用反投影误差来表示。近景摄影应使用量测性相机，匹配的特征点反投影中误差</w:t>
      </w:r>
      <w:r>
        <w:rPr>
          <w:rFonts w:hint="eastAsia"/>
          <w:color w:val="000000" w:themeColor="text1"/>
          <w:highlight w:val="none"/>
          <w:lang w:val="en-US" w:eastAsia="zh-CN"/>
          <w14:textFill>
            <w14:solidFill>
              <w14:schemeClr w14:val="tx1"/>
            </w14:solidFill>
          </w14:textFill>
        </w:rPr>
        <w:t>小</w:t>
      </w:r>
      <w:r>
        <w:rPr>
          <w:rFonts w:hint="eastAsia"/>
          <w:color w:val="000000" w:themeColor="text1"/>
          <w:highlight w:val="none"/>
          <w14:textFill>
            <w14:solidFill>
              <w14:schemeClr w14:val="tx1"/>
            </w14:solidFill>
          </w14:textFill>
        </w:rPr>
        <w:t xml:space="preserve">于0.1个像素，最大误差不超过0.3个像素。每张照片编码点数量不少于4个，且标志点的数量大于8个点，单个编码点至少在4张照片上成像。 </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近景摄影测量采用局部坐标系，相机外方位元素采用带约束条件的光束法区域网平差进行整体计算，平差计算完成后，基本定向点残差、约束条件、应符合精度要求，一般相对精度。</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自由网平差</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区域网根据测区划分、照片数量、控制点分布、照片类型（如空中无人机倾斜摄影照片、局部建筑物环绕飞行采集的照片、近地面拍摄的目标照片、地面设备拍摄的街景照片等）及地形条件等情况灵活划分。</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各区块区域网平差后，满足上表的规定情况下，合并区域网平差结果为一个整体</w:t>
      </w:r>
      <w:r>
        <w:rPr>
          <w:rFonts w:hint="eastAsia"/>
          <w:color w:val="000000" w:themeColor="text1"/>
          <w:highlight w:val="none"/>
          <w:lang w:eastAsia="zh-CN"/>
          <w14:textFill>
            <w14:solidFill>
              <w14:schemeClr w14:val="tx1"/>
            </w14:solidFill>
          </w14:textFill>
        </w:rPr>
        <w:t>空中三角测量</w:t>
      </w:r>
      <w:r>
        <w:rPr>
          <w:rFonts w:hint="eastAsia"/>
          <w:color w:val="000000" w:themeColor="text1"/>
          <w:highlight w:val="none"/>
          <w14:textFill>
            <w14:solidFill>
              <w14:schemeClr w14:val="tx1"/>
            </w14:solidFill>
          </w14:textFill>
        </w:rPr>
        <w:t>结果，能够保证区块接边无缝；要求区块间接边高程差按影像分辨率小于4倍像素值。</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三角测量质量检查</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三角测量的质量检查包括以下内容：</w:t>
      </w:r>
    </w:p>
    <w:p>
      <w:pPr>
        <w:pStyle w:val="305"/>
        <w:numPr>
          <w:ilvl w:val="0"/>
          <w:numId w:val="45"/>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根据输出</w:t>
      </w:r>
      <w:r>
        <w:rPr>
          <w:rFonts w:hint="eastAsia"/>
          <w:color w:val="000000" w:themeColor="text1"/>
          <w:highlight w:val="none"/>
          <w:lang w:eastAsia="zh-CN"/>
          <w14:textFill>
            <w14:solidFill>
              <w14:schemeClr w14:val="tx1"/>
            </w14:solidFill>
          </w14:textFill>
        </w:rPr>
        <w:t>空中三角测量</w:t>
      </w:r>
      <w:r>
        <w:rPr>
          <w:rFonts w:hint="eastAsia"/>
          <w:color w:val="000000" w:themeColor="text1"/>
          <w:highlight w:val="none"/>
          <w14:textFill>
            <w14:solidFill>
              <w14:schemeClr w14:val="tx1"/>
            </w14:solidFill>
          </w14:textFill>
        </w:rPr>
        <w:t>报告检核相对定向的RMS值，要求小于1个像素；</w:t>
      </w:r>
    </w:p>
    <w:p>
      <w:pPr>
        <w:pStyle w:val="305"/>
        <w:numPr>
          <w:ilvl w:val="0"/>
          <w:numId w:val="45"/>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通过三维可视化查看</w:t>
      </w:r>
      <w:r>
        <w:rPr>
          <w:rFonts w:hint="eastAsia"/>
          <w:color w:val="000000" w:themeColor="text1"/>
          <w:highlight w:val="none"/>
          <w:lang w:eastAsia="zh-CN"/>
          <w14:textFill>
            <w14:solidFill>
              <w14:schemeClr w14:val="tx1"/>
            </w14:solidFill>
          </w14:textFill>
        </w:rPr>
        <w:t>空中三角测量</w:t>
      </w:r>
      <w:r>
        <w:rPr>
          <w:rFonts w:hint="eastAsia"/>
          <w:color w:val="000000" w:themeColor="text1"/>
          <w:highlight w:val="none"/>
          <w14:textFill>
            <w14:solidFill>
              <w14:schemeClr w14:val="tx1"/>
            </w14:solidFill>
          </w14:textFill>
        </w:rPr>
        <w:t>稀疏点云表达的地表地物是否又明显分层的情况；</w:t>
      </w:r>
    </w:p>
    <w:p>
      <w:pPr>
        <w:pStyle w:val="305"/>
        <w:numPr>
          <w:ilvl w:val="0"/>
          <w:numId w:val="45"/>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检查空中摄站的分布是否与航飞规划设计相一致；</w:t>
      </w:r>
    </w:p>
    <w:p>
      <w:pPr>
        <w:pStyle w:val="305"/>
        <w:numPr>
          <w:ilvl w:val="0"/>
          <w:numId w:val="45"/>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针对绝对定向，检查</w:t>
      </w:r>
      <w:r>
        <w:rPr>
          <w:rFonts w:hint="eastAsia"/>
          <w:color w:val="000000" w:themeColor="text1"/>
          <w:highlight w:val="none"/>
          <w:lang w:eastAsia="zh-CN"/>
          <w14:textFill>
            <w14:solidFill>
              <w14:schemeClr w14:val="tx1"/>
            </w14:solidFill>
          </w14:textFill>
        </w:rPr>
        <w:t>空中三角测量</w:t>
      </w:r>
      <w:r>
        <w:rPr>
          <w:rFonts w:hint="eastAsia"/>
          <w:color w:val="000000" w:themeColor="text1"/>
          <w:highlight w:val="none"/>
          <w14:textFill>
            <w14:solidFill>
              <w14:schemeClr w14:val="tx1"/>
            </w14:solidFill>
          </w14:textFill>
        </w:rPr>
        <w:t>报告中的每个控制点的残差是否小于1个像素；</w:t>
      </w:r>
    </w:p>
    <w:p>
      <w:pPr>
        <w:pStyle w:val="305"/>
        <w:numPr>
          <w:ilvl w:val="0"/>
          <w:numId w:val="45"/>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校核检查点的误差是否小于3个像素；</w:t>
      </w:r>
    </w:p>
    <w:p>
      <w:pPr>
        <w:pStyle w:val="305"/>
        <w:numPr>
          <w:ilvl w:val="0"/>
          <w:numId w:val="45"/>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检查对于每个像控点所对应未刺影像的预测是否准确。</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其他处理</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多视立体稠密化</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w:t>
      </w:r>
      <w:r>
        <w:rPr>
          <w:rFonts w:hint="eastAsia"/>
          <w:color w:val="000000" w:themeColor="text1"/>
          <w:highlight w:val="none"/>
          <w:lang w:eastAsia="zh-CN"/>
          <w14:textFill>
            <w14:solidFill>
              <w14:schemeClr w14:val="tx1"/>
            </w14:solidFill>
          </w14:textFill>
        </w:rPr>
        <w:t>空中三角测量</w:t>
      </w:r>
      <w:r>
        <w:rPr>
          <w:rFonts w:hint="eastAsia"/>
          <w:color w:val="000000" w:themeColor="text1"/>
          <w:highlight w:val="none"/>
          <w14:textFill>
            <w14:solidFill>
              <w14:schemeClr w14:val="tx1"/>
            </w14:solidFill>
          </w14:textFill>
        </w:rPr>
        <w:t>结果基础上，确定影像间的精确匹配对应关系，构建关联影像间的视差图，通过视差最优化完成密集匹配，加密输出点云，通过构网、优化、简化处理生成模型。</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影像纹理映射</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通过投影三角网到图像得到每个三角网的候选影像，利用遮挡关系以及图像相似度关系选取最佳候选影像，通过对相邻网格的局部平滑调整以及整个模型的全局颜色调整，使得纹理映射效果达到均匀一致，避免因为不同时间不同批次的影像造成明暗交替的不好效果。贴图要求包括：</w:t>
      </w:r>
    </w:p>
    <w:p>
      <w:pPr>
        <w:pStyle w:val="258"/>
        <w:numPr>
          <w:ilvl w:val="0"/>
          <w:numId w:val="46"/>
        </w:numPr>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贴图的文件格式和尺寸，贴图文件尺寸应是2的N次方（8、16、32、64、128、256、512），最大贴图尺寸不能超过(1024×1024)，应避免在纹理中使用纯黑色(0,0,0),格式为jpg（透明贴图要求为带透明通道的png或tga格式）；</w:t>
      </w:r>
    </w:p>
    <w:p>
      <w:pPr>
        <w:pStyle w:val="258"/>
        <w:numPr>
          <w:ilvl w:val="0"/>
          <w:numId w:val="46"/>
        </w:numPr>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贴图不能以中文命名，不能有重名，材质命名与物体名称一致；</w:t>
      </w:r>
    </w:p>
    <w:p>
      <w:pPr>
        <w:pStyle w:val="258"/>
        <w:numPr>
          <w:ilvl w:val="0"/>
          <w:numId w:val="46"/>
        </w:numPr>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材质的父子层级的命名应一致；</w:t>
      </w:r>
    </w:p>
    <w:p>
      <w:pPr>
        <w:pStyle w:val="258"/>
        <w:numPr>
          <w:ilvl w:val="0"/>
          <w:numId w:val="46"/>
        </w:numPr>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同种贴图应使用同一材质；</w:t>
      </w:r>
    </w:p>
    <w:p>
      <w:pPr>
        <w:pStyle w:val="258"/>
        <w:numPr>
          <w:ilvl w:val="0"/>
          <w:numId w:val="46"/>
        </w:numPr>
        <w:ind w:firstLine="42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模型的</w:t>
      </w:r>
      <w:r>
        <w:rPr>
          <w:rFonts w:hint="eastAsia"/>
          <w:color w:val="000000" w:themeColor="text1"/>
          <w:highlight w:val="none"/>
          <w14:textFill>
            <w14:solidFill>
              <w14:schemeClr w14:val="tx1"/>
            </w14:solidFill>
          </w14:textFill>
        </w:rPr>
        <w:t>纹理贴图的命名为</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“模型名+贴图序号”。</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实景三维模型</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实景三维模型生成应遵循以下设置和技术指标要求：</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模型平面坐标系采用CGCS2000，高斯投影3度分带投影坐标系，高程采用1985国家高程基准；</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以平面网格划分瓦片（Tile），瓦片原点（X、Y、Z）为测区左下角点；</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模型数据以测区名建立根目录，目录下包含空间数据目录和元数据xml文件（metadata.xml）；</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瓦同一瓦片的LOD数据存储在以瓦片名命名的同一目录中，瓦片名的命名规则为Tile_瓦片行号_瓦片列号；</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瓦片根索引名与瓦片名相同，其余LOD文件命名规则为,瓦片名_Level级别_Mesh顺序号，其中Level级别由四位数字构成并由小到大与分辨率自低向高呈正相关性，同一测区各瓦片的最低级别必须一致；</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元数据xml文件必须包含空间参考标签（SRS）和测区原点标签（Origin），其中空间参考采用EPSG标准编码；</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模型Mesh三角形不允许存在重叠，三角形排序必须采用右手坐标系；</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模型成果不能存在模型或纹理缺失，水平以上任意角度观察时模型不能存在拉花，水面平整无漏洞和起伏，地面以下不存在悬浮物；</w:t>
      </w:r>
    </w:p>
    <w:p>
      <w:pPr>
        <w:pStyle w:val="305"/>
        <w:numPr>
          <w:ilvl w:val="0"/>
          <w:numId w:val="47"/>
        </w:numPr>
        <w:bidi w:val="0"/>
        <w:ind w:left="839" w:leftChars="0" w:hanging="419"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模型输出格式OBJ、OSGB等格式，其中纹理格式为JPG，纹理尺寸最大不能超过2048*2048像素。</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线面拟合测量</w:t>
      </w:r>
    </w:p>
    <w:p>
      <w:pPr>
        <w:ind w:left="42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线面拟合测量应满足以下要求：</w:t>
      </w:r>
    </w:p>
    <w:p>
      <w:pPr>
        <w:pStyle w:val="362"/>
        <w:numPr>
          <w:ilvl w:val="0"/>
          <w:numId w:val="48"/>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直线拟合应选取能代表直线特征的点位进行拟合，至少选取</w:t>
      </w:r>
      <w:r>
        <w:rPr>
          <w:rFonts w:ascii="宋体" w:hAnsi="宋体"/>
          <w:color w:val="000000" w:themeColor="text1"/>
          <w:szCs w:val="21"/>
          <w:highlight w:val="none"/>
          <w14:textFill>
            <w14:solidFill>
              <w14:schemeClr w14:val="tx1"/>
            </w14:solidFill>
          </w14:textFill>
        </w:rPr>
        <w:t>3个测量点，拟合精度应在项目要求限差内；</w:t>
      </w:r>
    </w:p>
    <w:p>
      <w:pPr>
        <w:pStyle w:val="362"/>
        <w:numPr>
          <w:ilvl w:val="0"/>
          <w:numId w:val="48"/>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平面拟合至少选取</w:t>
      </w:r>
      <w:r>
        <w:rPr>
          <w:rFonts w:ascii="宋体" w:hAnsi="宋体"/>
          <w:color w:val="000000" w:themeColor="text1"/>
          <w:szCs w:val="21"/>
          <w:highlight w:val="none"/>
          <w14:textFill>
            <w14:solidFill>
              <w14:schemeClr w14:val="tx1"/>
            </w14:solidFill>
          </w14:textFill>
        </w:rPr>
        <w:t>4个测量点，选取的测量点能够代表该平面的特征，拟合平面的平整度应符合项目限差要求；</w:t>
      </w:r>
    </w:p>
    <w:p>
      <w:pPr>
        <w:pStyle w:val="362"/>
        <w:numPr>
          <w:ilvl w:val="0"/>
          <w:numId w:val="48"/>
        </w:numPr>
        <w:ind w:firstLineChars="0"/>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圆拟合至少选取</w:t>
      </w:r>
      <w:r>
        <w:rPr>
          <w:rFonts w:ascii="宋体" w:hAnsi="宋体"/>
          <w:color w:val="000000" w:themeColor="text1"/>
          <w:szCs w:val="21"/>
          <w:highlight w:val="none"/>
          <w14:textFill>
            <w14:solidFill>
              <w14:schemeClr w14:val="tx1"/>
            </w14:solidFill>
          </w14:textFill>
        </w:rPr>
        <w:t>4个测量点，选取的点位向圆的法向上投影，使用投影后的点位信息进行拟合，精度符合项目</w:t>
      </w:r>
      <w:r>
        <w:rPr>
          <w:rFonts w:hint="eastAsia" w:ascii="宋体" w:hAnsi="宋体"/>
          <w:color w:val="000000" w:themeColor="text1"/>
          <w:szCs w:val="21"/>
          <w:highlight w:val="none"/>
          <w14:textFill>
            <w14:solidFill>
              <w14:schemeClr w14:val="tx1"/>
            </w14:solidFill>
          </w14:textFill>
        </w:rPr>
        <w:t>技术指标</w:t>
      </w:r>
      <w:r>
        <w:rPr>
          <w:rFonts w:ascii="宋体" w:hAnsi="宋体" w:cs="宋体"/>
          <w:color w:val="000000" w:themeColor="text1"/>
          <w:szCs w:val="21"/>
          <w:highlight w:val="none"/>
          <w14:textFill>
            <w14:solidFill>
              <w14:schemeClr w14:val="tx1"/>
            </w14:solidFill>
          </w14:textFill>
        </w:rPr>
        <w:t>。</w:t>
      </w:r>
    </w:p>
    <w:p>
      <w:pPr>
        <w:pStyle w:val="261"/>
        <w:spacing w:before="120" w:after="120"/>
        <w:outlineLvl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近景测量结果输出</w:t>
      </w:r>
    </w:p>
    <w:p>
      <w:pPr>
        <w:pStyle w:val="36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近景摄影测量的输出结果包括：</w:t>
      </w:r>
    </w:p>
    <w:p>
      <w:pPr>
        <w:pStyle w:val="362"/>
        <w:numPr>
          <w:ilvl w:val="0"/>
          <w:numId w:val="49"/>
        </w:numPr>
        <w:ind w:firstLineChars="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相机检校报告；</w:t>
      </w:r>
    </w:p>
    <w:p>
      <w:pPr>
        <w:pStyle w:val="362"/>
        <w:numPr>
          <w:ilvl w:val="0"/>
          <w:numId w:val="49"/>
        </w:numPr>
        <w:ind w:firstLineChars="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选用的基准长度信息；</w:t>
      </w:r>
    </w:p>
    <w:p>
      <w:pPr>
        <w:pStyle w:val="362"/>
        <w:numPr>
          <w:ilvl w:val="0"/>
          <w:numId w:val="49"/>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空中三角测量报告</w:t>
      </w:r>
      <w:r>
        <w:rPr>
          <w:rFonts w:ascii="宋体" w:hAnsi="宋体"/>
          <w:color w:val="000000" w:themeColor="text1"/>
          <w:szCs w:val="21"/>
          <w:highlight w:val="none"/>
          <w14:textFill>
            <w14:solidFill>
              <w14:schemeClr w14:val="tx1"/>
            </w14:solidFill>
          </w14:textFill>
        </w:rPr>
        <w:t>；</w:t>
      </w:r>
    </w:p>
    <w:p>
      <w:pPr>
        <w:pStyle w:val="362"/>
        <w:numPr>
          <w:ilvl w:val="0"/>
          <w:numId w:val="49"/>
        </w:numPr>
        <w:ind w:firstLineChars="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测量点位信息；</w:t>
      </w:r>
    </w:p>
    <w:p>
      <w:pPr>
        <w:pStyle w:val="362"/>
        <w:numPr>
          <w:ilvl w:val="0"/>
          <w:numId w:val="49"/>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变形测量相关应用</w:t>
      </w:r>
      <w:r>
        <w:rPr>
          <w:rFonts w:ascii="宋体" w:hAnsi="宋体"/>
          <w:color w:val="000000" w:themeColor="text1"/>
          <w:szCs w:val="21"/>
          <w:highlight w:val="none"/>
          <w14:textFill>
            <w14:solidFill>
              <w14:schemeClr w14:val="tx1"/>
            </w14:solidFill>
          </w14:textFill>
        </w:rPr>
        <w:t>主要提供拟合结果、拟合精度；</w:t>
      </w:r>
    </w:p>
    <w:p>
      <w:pPr>
        <w:pStyle w:val="362"/>
        <w:numPr>
          <w:ilvl w:val="0"/>
          <w:numId w:val="49"/>
        </w:numPr>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动态监测或变化监测等</w:t>
      </w:r>
      <w:r>
        <w:rPr>
          <w:rFonts w:ascii="宋体" w:hAnsi="宋体"/>
          <w:color w:val="000000" w:themeColor="text1"/>
          <w:szCs w:val="21"/>
          <w:highlight w:val="none"/>
          <w14:textFill>
            <w14:solidFill>
              <w14:schemeClr w14:val="tx1"/>
            </w14:solidFill>
          </w14:textFill>
        </w:rPr>
        <w:t>主要体现兴趣点位的偏移量大小</w:t>
      </w:r>
      <w:r>
        <w:rPr>
          <w:rFonts w:hint="eastAsia" w:ascii="宋体" w:hAnsi="宋体"/>
          <w:color w:val="000000" w:themeColor="text1"/>
          <w:szCs w:val="21"/>
          <w:highlight w:val="none"/>
          <w14:textFill>
            <w14:solidFill>
              <w14:schemeClr w14:val="tx1"/>
            </w14:solidFill>
          </w14:textFill>
        </w:rPr>
        <w:t>。</w:t>
      </w:r>
    </w:p>
    <w:p>
      <w:pPr>
        <w:pStyle w:val="259"/>
        <w:spacing w:before="240" w:after="240"/>
        <w:outlineLvl w:val="0"/>
        <w:rPr>
          <w:color w:val="000000" w:themeColor="text1"/>
          <w:highlight w:val="none"/>
          <w14:textFill>
            <w14:solidFill>
              <w14:schemeClr w14:val="tx1"/>
            </w14:solidFill>
          </w14:textFill>
        </w:rPr>
      </w:pPr>
      <w:bookmarkStart w:id="21" w:name="_Toc9395"/>
      <w:r>
        <w:rPr>
          <w:rFonts w:hint="eastAsia"/>
          <w:color w:val="000000" w:themeColor="text1"/>
          <w:highlight w:val="none"/>
          <w14:textFill>
            <w14:solidFill>
              <w14:schemeClr w14:val="tx1"/>
            </w14:solidFill>
          </w14:textFill>
        </w:rPr>
        <w:t>成果质量评价与检查验收</w:t>
      </w:r>
      <w:bookmarkEnd w:id="21"/>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三角测量质量评价</w:t>
      </w:r>
    </w:p>
    <w:p>
      <w:pPr>
        <w:pStyle w:val="36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对于三角测量的质量评价</w:t>
      </w:r>
      <w:r>
        <w:rPr>
          <w:rFonts w:hint="eastAsia" w:ascii="宋体" w:hAnsi="宋体" w:cs="宋体"/>
          <w:color w:val="000000" w:themeColor="text1"/>
          <w:szCs w:val="21"/>
          <w:highlight w:val="none"/>
          <w:lang w:val="en-US" w:eastAsia="zh-CN"/>
          <w14:textFill>
            <w14:solidFill>
              <w14:schemeClr w14:val="tx1"/>
            </w14:solidFill>
          </w14:textFill>
        </w:rPr>
        <w:t>履行</w:t>
      </w:r>
      <w:r>
        <w:rPr>
          <w:rFonts w:ascii="宋体" w:hAnsi="宋体" w:cs="宋体"/>
          <w:color w:val="000000" w:themeColor="text1"/>
          <w:szCs w:val="21"/>
          <w:highlight w:val="none"/>
          <w14:textFill>
            <w14:solidFill>
              <w14:schemeClr w14:val="tx1"/>
            </w14:solidFill>
          </w14:textFill>
        </w:rPr>
        <w:t>GB/T 23236</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2009</w:t>
      </w:r>
      <w:r>
        <w:rPr>
          <w:rFonts w:hint="eastAsia" w:ascii="宋体" w:hAnsi="宋体" w:cs="宋体"/>
          <w:color w:val="000000" w:themeColor="text1"/>
          <w:szCs w:val="21"/>
          <w:highlight w:val="none"/>
          <w:lang w:val="en-US" w:eastAsia="zh-CN"/>
          <w14:textFill>
            <w14:solidFill>
              <w14:schemeClr w14:val="tx1"/>
            </w14:solidFill>
          </w14:textFill>
        </w:rPr>
        <w:t>第</w:t>
      </w:r>
      <w:r>
        <w:rPr>
          <w:rFonts w:hint="eastAsia" w:ascii="宋体" w:hAnsi="宋体" w:cs="宋体"/>
          <w:color w:val="000000" w:themeColor="text1"/>
          <w:szCs w:val="21"/>
          <w:highlight w:val="none"/>
          <w14:textFill>
            <w14:solidFill>
              <w14:schemeClr w14:val="tx1"/>
            </w14:solidFill>
          </w14:textFill>
        </w:rPr>
        <w:t>7</w:t>
      </w:r>
      <w:r>
        <w:rPr>
          <w:rFonts w:hint="eastAsia" w:ascii="宋体" w:hAnsi="宋体" w:cs="宋体"/>
          <w:color w:val="000000" w:themeColor="text1"/>
          <w:szCs w:val="21"/>
          <w:highlight w:val="none"/>
          <w:lang w:val="en-US" w:eastAsia="zh-CN"/>
          <w14:textFill>
            <w14:solidFill>
              <w14:schemeClr w14:val="tx1"/>
            </w14:solidFill>
          </w14:textFill>
        </w:rPr>
        <w:t>章</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GB/T 12979</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w:t>
      </w:r>
      <w:r>
        <w:rPr>
          <w:rFonts w:hint="eastAsia" w:ascii="宋体" w:hAnsi="宋体" w:cs="宋体"/>
          <w:color w:val="000000" w:themeColor="text1"/>
          <w:szCs w:val="21"/>
          <w:highlight w:val="none"/>
          <w:lang w:val="en-US" w:eastAsia="zh-CN"/>
          <w14:textFill>
            <w14:solidFill>
              <w14:schemeClr w14:val="tx1"/>
            </w14:solidFill>
          </w14:textFill>
        </w:rPr>
        <w:t>第</w:t>
      </w:r>
      <w:r>
        <w:rPr>
          <w:rFonts w:hint="eastAsia" w:ascii="宋体" w:hAnsi="宋体" w:cs="宋体"/>
          <w:color w:val="000000" w:themeColor="text1"/>
          <w:szCs w:val="21"/>
          <w:highlight w:val="none"/>
          <w14:textFill>
            <w14:solidFill>
              <w14:schemeClr w14:val="tx1"/>
            </w14:solidFill>
          </w14:textFill>
        </w:rPr>
        <w:t>7</w:t>
      </w:r>
      <w:r>
        <w:rPr>
          <w:rFonts w:hint="eastAsia" w:ascii="宋体" w:hAnsi="宋体" w:cs="宋体"/>
          <w:color w:val="000000" w:themeColor="text1"/>
          <w:szCs w:val="21"/>
          <w:highlight w:val="none"/>
          <w:lang w:val="en-US" w:eastAsia="zh-CN"/>
          <w14:textFill>
            <w14:solidFill>
              <w14:schemeClr w14:val="tx1"/>
            </w14:solidFill>
          </w14:textFill>
        </w:rPr>
        <w:t>章确立的程序</w:t>
      </w:r>
      <w:r>
        <w:rPr>
          <w:rFonts w:hint="eastAsia" w:ascii="宋体" w:hAnsi="宋体" w:cs="宋体"/>
          <w:color w:val="000000" w:themeColor="text1"/>
          <w:szCs w:val="21"/>
          <w:highlight w:val="none"/>
          <w14:textFill>
            <w14:solidFill>
              <w14:schemeClr w14:val="tx1"/>
            </w14:solidFill>
          </w14:textFill>
        </w:rPr>
        <w:t>。</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实景模型质量评价</w:t>
      </w:r>
    </w:p>
    <w:p>
      <w:pPr>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对于实景模型的质量评价</w:t>
      </w:r>
      <w:r>
        <w:rPr>
          <w:rFonts w:hint="eastAsia" w:ascii="宋体" w:hAnsi="宋体" w:cs="宋体"/>
          <w:color w:val="000000" w:themeColor="text1"/>
          <w:szCs w:val="21"/>
          <w:highlight w:val="none"/>
          <w:lang w:val="en-US" w:eastAsia="zh-CN"/>
          <w14:textFill>
            <w14:solidFill>
              <w14:schemeClr w14:val="tx1"/>
            </w14:solidFill>
          </w14:textFill>
        </w:rPr>
        <w:t>履行</w:t>
      </w:r>
      <w:r>
        <w:rPr>
          <w:rFonts w:hint="eastAsia" w:ascii="宋体" w:hAnsi="宋体" w:cs="宋体"/>
          <w:color w:val="000000" w:themeColor="text1"/>
          <w:szCs w:val="21"/>
          <w:highlight w:val="none"/>
          <w14:textFill>
            <w14:solidFill>
              <w14:schemeClr w14:val="tx1"/>
            </w14:solidFill>
          </w14:textFill>
        </w:rPr>
        <w:t>GB</w:t>
      </w:r>
      <w:r>
        <w:rPr>
          <w:rFonts w:ascii="宋体" w:hAnsi="宋体" w:cs="宋体"/>
          <w:color w:val="000000" w:themeColor="text1"/>
          <w:szCs w:val="21"/>
          <w:highlight w:val="none"/>
          <w14:textFill>
            <w14:solidFill>
              <w14:schemeClr w14:val="tx1"/>
            </w14:solidFill>
          </w14:textFill>
        </w:rPr>
        <w:t>/T 35628</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2017</w:t>
      </w:r>
      <w:r>
        <w:rPr>
          <w:rFonts w:hint="eastAsia" w:ascii="宋体" w:hAnsi="宋体" w:cs="宋体"/>
          <w:color w:val="000000" w:themeColor="text1"/>
          <w:szCs w:val="21"/>
          <w:highlight w:val="none"/>
          <w:lang w:val="en-US" w:eastAsia="zh-CN"/>
          <w14:textFill>
            <w14:solidFill>
              <w14:schemeClr w14:val="tx1"/>
            </w14:solidFill>
          </w14:textFill>
        </w:rPr>
        <w:t>第</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en-US" w:eastAsia="zh-CN"/>
          <w14:textFill>
            <w14:solidFill>
              <w14:schemeClr w14:val="tx1"/>
            </w14:solidFill>
          </w14:textFill>
        </w:rPr>
        <w:t>章</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GB/T 41454</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2022</w:t>
      </w:r>
      <w:r>
        <w:rPr>
          <w:rFonts w:hint="eastAsia" w:ascii="宋体" w:hAnsi="宋体" w:cs="宋体"/>
          <w:color w:val="000000" w:themeColor="text1"/>
          <w:szCs w:val="21"/>
          <w:highlight w:val="none"/>
          <w:lang w:eastAsia="zh-CN"/>
          <w14:textFill>
            <w14:solidFill>
              <w14:schemeClr w14:val="tx1"/>
            </w14:solidFill>
          </w14:textFill>
        </w:rPr>
        <w:t>第</w:t>
      </w: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s="宋体"/>
          <w:color w:val="000000" w:themeColor="text1"/>
          <w:szCs w:val="21"/>
          <w:highlight w:val="none"/>
          <w:lang w:val="en-US" w:eastAsia="zh-CN"/>
          <w14:textFill>
            <w14:solidFill>
              <w14:schemeClr w14:val="tx1"/>
            </w14:solidFill>
          </w14:textFill>
        </w:rPr>
        <w:t>章</w:t>
      </w:r>
      <w:r>
        <w:rPr>
          <w:rFonts w:hint="eastAsia" w:ascii="宋体" w:hAnsi="宋体" w:cs="宋体"/>
          <w:color w:val="000000" w:themeColor="text1"/>
          <w:szCs w:val="21"/>
          <w:highlight w:val="none"/>
          <w14:textFill>
            <w14:solidFill>
              <w14:schemeClr w14:val="tx1"/>
            </w14:solidFill>
          </w14:textFill>
        </w:rPr>
        <w:t>和</w:t>
      </w:r>
      <w:r>
        <w:rPr>
          <w:rFonts w:hint="eastAsia" w:ascii="宋体" w:hAnsi="宋体" w:cs="宋体"/>
          <w:color w:val="000000" w:themeColor="text1"/>
          <w:szCs w:val="21"/>
          <w:highlight w:val="none"/>
          <w:lang w:val="en-US" w:eastAsia="zh-CN"/>
          <w14:textFill>
            <w14:solidFill>
              <w14:schemeClr w14:val="tx1"/>
            </w14:solidFill>
          </w14:textFill>
        </w:rPr>
        <w:t>第</w:t>
      </w:r>
      <w:r>
        <w:rPr>
          <w:rFonts w:hint="eastAsia" w:ascii="宋体" w:hAnsi="宋体" w:cs="宋体"/>
          <w:color w:val="000000" w:themeColor="text1"/>
          <w:szCs w:val="21"/>
          <w:highlight w:val="none"/>
          <w14:textFill>
            <w14:solidFill>
              <w14:schemeClr w14:val="tx1"/>
            </w14:solidFill>
          </w14:textFill>
        </w:rPr>
        <w:t>7</w:t>
      </w:r>
      <w:r>
        <w:rPr>
          <w:rFonts w:hint="eastAsia" w:ascii="宋体" w:hAnsi="宋体" w:cs="宋体"/>
          <w:color w:val="000000" w:themeColor="text1"/>
          <w:szCs w:val="21"/>
          <w:highlight w:val="none"/>
          <w:lang w:val="en-US" w:eastAsia="zh-CN"/>
          <w14:textFill>
            <w14:solidFill>
              <w14:schemeClr w14:val="tx1"/>
            </w14:solidFill>
          </w14:textFill>
        </w:rPr>
        <w:t>章确立的程序</w:t>
      </w:r>
      <w:r>
        <w:rPr>
          <w:rFonts w:hint="eastAsia" w:ascii="宋体" w:hAnsi="宋体" w:cs="宋体"/>
          <w:color w:val="000000" w:themeColor="text1"/>
          <w:szCs w:val="21"/>
          <w:highlight w:val="none"/>
          <w14:textFill>
            <w14:solidFill>
              <w14:schemeClr w14:val="tx1"/>
            </w14:solidFill>
          </w14:textFill>
        </w:rPr>
        <w:t>。</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近景测量结果质量评价</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以点位测量精度和线面拟合精度为评价重点，对于近景测量结果的质量评价按照GB 50167</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2014</w:t>
      </w:r>
      <w:r>
        <w:rPr>
          <w:rFonts w:hint="eastAsia"/>
          <w:color w:val="000000" w:themeColor="text1"/>
          <w:highlight w:val="none"/>
          <w14:textFill>
            <w14:solidFill>
              <w14:schemeClr w14:val="tx1"/>
            </w14:solidFill>
          </w14:textFill>
        </w:rPr>
        <w:t>中3</w:t>
      </w:r>
      <w:r>
        <w:rPr>
          <w:color w:val="000000" w:themeColor="text1"/>
          <w:highlight w:val="none"/>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规定的</w:t>
      </w:r>
      <w:r>
        <w:rPr>
          <w:rFonts w:hint="eastAsia"/>
          <w:color w:val="000000" w:themeColor="text1"/>
          <w:highlight w:val="none"/>
          <w14:textFill>
            <w14:solidFill>
              <w14:schemeClr w14:val="tx1"/>
            </w14:solidFill>
          </w14:textFill>
        </w:rPr>
        <w:t>要求、</w:t>
      </w:r>
      <w:r>
        <w:rPr>
          <w:rFonts w:hint="eastAsia"/>
          <w:color w:val="000000" w:themeColor="text1"/>
          <w:highlight w:val="none"/>
          <w:lang w:val="en-US" w:eastAsia="zh-CN"/>
          <w14:textFill>
            <w14:solidFill>
              <w14:schemeClr w14:val="tx1"/>
            </w14:solidFill>
          </w14:textFill>
        </w:rPr>
        <w:t>履行</w:t>
      </w:r>
      <w:r>
        <w:rPr>
          <w:rFonts w:hint="eastAsia"/>
          <w:color w:val="000000" w:themeColor="text1"/>
          <w:highlight w:val="none"/>
          <w14:textFill>
            <w14:solidFill>
              <w14:schemeClr w14:val="tx1"/>
            </w14:solidFill>
          </w14:textFill>
        </w:rPr>
        <w:t>GB/T 12979</w:t>
      </w:r>
      <w:r>
        <w:rPr>
          <w:rFonts w:hint="eastAsia" w:ascii="宋体" w:hAnsi="宋体" w:cs="宋体"/>
          <w:color w:val="000000" w:themeColor="text1"/>
          <w:szCs w:val="15"/>
          <w:highlight w:val="none"/>
          <w14:textFill>
            <w14:solidFill>
              <w14:schemeClr w14:val="tx1"/>
            </w14:solidFill>
          </w14:textFill>
        </w:rPr>
        <w:t>—</w:t>
      </w:r>
      <w:r>
        <w:rPr>
          <w:rFonts w:hint="eastAsia" w:hAnsi="宋体" w:cs="宋体"/>
          <w:color w:val="000000" w:themeColor="text1"/>
          <w:szCs w:val="15"/>
          <w:highlight w:val="none"/>
          <w:lang w:val="en-US" w:eastAsia="zh-CN"/>
          <w14:textFill>
            <w14:solidFill>
              <w14:schemeClr w14:val="tx1"/>
            </w14:solidFill>
          </w14:textFill>
        </w:rPr>
        <w:t>2008第</w:t>
      </w:r>
      <w:r>
        <w:rPr>
          <w:rFonts w:hint="eastAsia"/>
          <w:color w:val="000000" w:themeColor="text1"/>
          <w:highlight w:val="none"/>
          <w14:textFill>
            <w14:solidFill>
              <w14:schemeClr w14:val="tx1"/>
            </w14:solidFill>
          </w14:textFill>
        </w:rPr>
        <w:t>7</w:t>
      </w:r>
      <w:r>
        <w:rPr>
          <w:rFonts w:hint="eastAsia"/>
          <w:color w:val="000000" w:themeColor="text1"/>
          <w:highlight w:val="none"/>
          <w:lang w:val="en-US" w:eastAsia="zh-CN"/>
          <w14:textFill>
            <w14:solidFill>
              <w14:schemeClr w14:val="tx1"/>
            </w14:solidFill>
          </w14:textFill>
        </w:rPr>
        <w:t>章确立的程序</w:t>
      </w:r>
      <w:r>
        <w:rPr>
          <w:rFonts w:hint="eastAsia"/>
          <w:color w:val="000000" w:themeColor="text1"/>
          <w:highlight w:val="none"/>
          <w14:textFill>
            <w14:solidFill>
              <w14:schemeClr w14:val="tx1"/>
            </w14:solidFill>
          </w14:textFill>
        </w:rPr>
        <w:t>。</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规划质量评价</w:t>
      </w:r>
    </w:p>
    <w:p>
      <w:pPr>
        <w:ind w:left="420"/>
        <w:rPr>
          <w:color w:val="000000" w:themeColor="text1"/>
          <w:highlight w:val="none"/>
          <w:shd w:val="clear" w:color="auto" w:fill="FFFFFF" w:themeFill="background1"/>
          <w14:textFill>
            <w14:solidFill>
              <w14:schemeClr w14:val="tx1"/>
            </w14:solidFill>
          </w14:textFill>
        </w:rPr>
      </w:pPr>
      <w:r>
        <w:rPr>
          <w:rFonts w:hint="eastAsia"/>
          <w:color w:val="000000" w:themeColor="text1"/>
          <w:highlight w:val="none"/>
          <w:shd w:val="clear" w:color="auto" w:fill="FFFFFF" w:themeFill="background1"/>
          <w14:textFill>
            <w14:solidFill>
              <w14:schemeClr w14:val="tx1"/>
            </w14:solidFill>
          </w14:textFill>
        </w:rPr>
        <w:t>优视摄影测量航摄规划质量评价采用以下方式进行：</w:t>
      </w:r>
    </w:p>
    <w:p>
      <w:pPr>
        <w:pStyle w:val="362"/>
        <w:numPr>
          <w:ilvl w:val="0"/>
          <w:numId w:val="5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施测前利用优视航测可观测性分析进行量化评估，以观测采样点的可观测性分析值为判定依据，根据具体测量项目的观测要求建立判定基准，评价规划质量，对于自动导航模式下无人机无法实现航飞采集的点位，或者质量较差的点位，实施补拍；</w:t>
      </w:r>
    </w:p>
    <w:p>
      <w:pPr>
        <w:pStyle w:val="362"/>
        <w:numPr>
          <w:ilvl w:val="0"/>
          <w:numId w:val="5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施测后将影像的</w:t>
      </w:r>
      <w:r>
        <w:rPr>
          <w:rFonts w:ascii="宋体" w:hAnsi="宋体"/>
          <w:color w:val="000000" w:themeColor="text1"/>
          <w:szCs w:val="21"/>
          <w:highlight w:val="none"/>
          <w14:textFill>
            <w14:solidFill>
              <w14:schemeClr w14:val="tx1"/>
            </w14:solidFill>
          </w14:textFill>
        </w:rPr>
        <w:t>POS信息与</w:t>
      </w:r>
      <w:r>
        <w:rPr>
          <w:rFonts w:hint="eastAsia" w:ascii="宋体" w:hAnsi="宋体"/>
          <w:color w:val="000000" w:themeColor="text1"/>
          <w:szCs w:val="21"/>
          <w:highlight w:val="none"/>
          <w14:textFill>
            <w14:solidFill>
              <w14:schemeClr w14:val="tx1"/>
            </w14:solidFill>
          </w14:textFill>
        </w:rPr>
        <w:t>规划设计摄站点位进行比较，点位位置应小于</w:t>
      </w:r>
      <w:r>
        <w:rPr>
          <w:rFonts w:ascii="宋体" w:hAnsi="宋体"/>
          <w:color w:val="000000" w:themeColor="text1"/>
          <w:szCs w:val="21"/>
          <w:highlight w:val="none"/>
          <w14:textFill>
            <w14:solidFill>
              <w14:schemeClr w14:val="tx1"/>
            </w14:solidFill>
          </w14:textFill>
        </w:rPr>
        <w:t>1米，照片主光轴方向与设计值应小于3度为合格；</w:t>
      </w:r>
    </w:p>
    <w:p>
      <w:pPr>
        <w:pStyle w:val="362"/>
        <w:numPr>
          <w:ilvl w:val="0"/>
          <w:numId w:val="50"/>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生成结果后，基于结果的精度指标对规划质量进行评价。</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成果检查验收</w:t>
      </w:r>
    </w:p>
    <w:p>
      <w:pPr>
        <w:pStyle w:val="36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测量及建模应用相关成果的检查验收</w:t>
      </w:r>
      <w:r>
        <w:rPr>
          <w:rFonts w:hint="eastAsia" w:ascii="宋体" w:hAnsi="宋体" w:cs="宋体"/>
          <w:color w:val="000000" w:themeColor="text1"/>
          <w:szCs w:val="21"/>
          <w:highlight w:val="none"/>
          <w:lang w:val="en-US" w:eastAsia="zh-CN"/>
          <w14:textFill>
            <w14:solidFill>
              <w14:schemeClr w14:val="tx1"/>
            </w14:solidFill>
          </w14:textFill>
        </w:rPr>
        <w:t>履行</w:t>
      </w:r>
      <w:r>
        <w:rPr>
          <w:rFonts w:hint="eastAsia" w:ascii="宋体" w:hAnsi="宋体" w:cs="宋体"/>
          <w:color w:val="000000" w:themeColor="text1"/>
          <w:szCs w:val="21"/>
          <w:highlight w:val="none"/>
          <w:lang w:eastAsia="zh-Hans"/>
          <w14:textFill>
            <w14:solidFill>
              <w14:schemeClr w14:val="tx1"/>
            </w14:solidFill>
          </w14:textFill>
        </w:rPr>
        <w:t>GB/T 24356</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2009第4章、</w:t>
      </w:r>
      <w:r>
        <w:rPr>
          <w:rFonts w:ascii="宋体" w:hAnsi="宋体" w:cs="宋体"/>
          <w:color w:val="000000" w:themeColor="text1"/>
          <w:szCs w:val="21"/>
          <w:highlight w:val="none"/>
          <w:lang w:eastAsia="zh-Hans"/>
          <w14:textFill>
            <w14:solidFill>
              <w14:schemeClr w14:val="tx1"/>
            </w14:solidFill>
          </w14:textFill>
        </w:rPr>
        <w:t xml:space="preserve"> </w:t>
      </w:r>
      <w:r>
        <w:rPr>
          <w:rFonts w:hint="eastAsia" w:ascii="宋体" w:hAnsi="宋体" w:cs="宋体"/>
          <w:color w:val="000000" w:themeColor="text1"/>
          <w:szCs w:val="21"/>
          <w:highlight w:val="none"/>
          <w:lang w:eastAsia="zh-Hans"/>
          <w14:textFill>
            <w14:solidFill>
              <w14:schemeClr w14:val="tx1"/>
            </w14:solidFill>
          </w14:textFill>
        </w:rPr>
        <w:t>GB/T</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eastAsia="zh-Hans"/>
          <w14:textFill>
            <w14:solidFill>
              <w14:schemeClr w14:val="tx1"/>
            </w14:solidFill>
          </w14:textFill>
        </w:rPr>
        <w:t>18316</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2008第</w:t>
      </w:r>
      <w:r>
        <w:rPr>
          <w:rFonts w:ascii="宋体" w:hAnsi="宋体" w:cs="宋体"/>
          <w:color w:val="000000" w:themeColor="text1"/>
          <w:szCs w:val="21"/>
          <w:highlight w:val="none"/>
          <w:lang w:eastAsia="zh-Hans"/>
          <w14:textFill>
            <w14:solidFill>
              <w14:schemeClr w14:val="tx1"/>
            </w14:solidFill>
          </w14:textFill>
        </w:rPr>
        <w:t>3</w:t>
      </w:r>
      <w:r>
        <w:rPr>
          <w:rFonts w:hint="eastAsia" w:ascii="宋体" w:hAnsi="宋体" w:cs="宋体"/>
          <w:color w:val="000000" w:themeColor="text1"/>
          <w:szCs w:val="21"/>
          <w:highlight w:val="none"/>
          <w:lang w:val="en-US" w:eastAsia="zh-CN"/>
          <w14:textFill>
            <w14:solidFill>
              <w14:schemeClr w14:val="tx1"/>
            </w14:solidFill>
          </w14:textFill>
        </w:rPr>
        <w:t>章</w:t>
      </w:r>
      <w:r>
        <w:rPr>
          <w:rFonts w:hint="eastAsia" w:ascii="宋体" w:hAnsi="宋体" w:cs="宋体"/>
          <w:color w:val="000000" w:themeColor="text1"/>
          <w:szCs w:val="21"/>
          <w:highlight w:val="none"/>
          <w:lang w:eastAsia="zh-Hans"/>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GB/T 12979</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2008第</w:t>
      </w:r>
      <w:r>
        <w:rPr>
          <w:rFonts w:hint="eastAsia" w:ascii="宋体" w:hAnsi="宋体" w:cs="宋体"/>
          <w:color w:val="000000" w:themeColor="text1"/>
          <w:szCs w:val="21"/>
          <w:highlight w:val="none"/>
          <w14:textFill>
            <w14:solidFill>
              <w14:schemeClr w14:val="tx1"/>
            </w14:solidFill>
          </w14:textFill>
        </w:rPr>
        <w:t>8</w:t>
      </w:r>
      <w:r>
        <w:rPr>
          <w:rFonts w:hint="eastAsia" w:ascii="宋体" w:hAnsi="宋体" w:cs="宋体"/>
          <w:color w:val="000000" w:themeColor="text1"/>
          <w:szCs w:val="21"/>
          <w:highlight w:val="none"/>
          <w:lang w:val="en-US" w:eastAsia="zh-CN"/>
          <w14:textFill>
            <w14:solidFill>
              <w14:schemeClr w14:val="tx1"/>
            </w14:solidFill>
          </w14:textFill>
        </w:rPr>
        <w:t>章</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GB/T 41454</w:t>
      </w:r>
      <w:r>
        <w:rPr>
          <w:rFonts w:hint="eastAsia" w:ascii="宋体" w:hAnsi="宋体" w:cs="宋体"/>
          <w:color w:val="000000" w:themeColor="text1"/>
          <w:szCs w:val="15"/>
          <w:highlight w:val="none"/>
          <w14:textFill>
            <w14:solidFill>
              <w14:schemeClr w14:val="tx1"/>
            </w14:solidFill>
          </w14:textFill>
        </w:rPr>
        <w:t>—</w:t>
      </w:r>
      <w:r>
        <w:rPr>
          <w:rFonts w:hint="eastAsia" w:ascii="宋体" w:hAnsi="宋体" w:cs="宋体"/>
          <w:color w:val="000000" w:themeColor="text1"/>
          <w:szCs w:val="15"/>
          <w:highlight w:val="none"/>
          <w:lang w:val="en-US" w:eastAsia="zh-CN"/>
          <w14:textFill>
            <w14:solidFill>
              <w14:schemeClr w14:val="tx1"/>
            </w14:solidFill>
          </w14:textFill>
        </w:rPr>
        <w:t>2022第</w:t>
      </w:r>
      <w:r>
        <w:rPr>
          <w:rFonts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en-US" w:eastAsia="zh-CN"/>
          <w14:textFill>
            <w14:solidFill>
              <w14:schemeClr w14:val="tx1"/>
            </w14:solidFill>
          </w14:textFill>
        </w:rPr>
        <w:t>章</w:t>
      </w:r>
      <w:r>
        <w:rPr>
          <w:rFonts w:hint="eastAsia" w:ascii="宋体" w:hAnsi="宋体" w:cs="宋体"/>
          <w:color w:val="000000" w:themeColor="text1"/>
          <w:szCs w:val="21"/>
          <w:highlight w:val="none"/>
          <w14:textFill>
            <w14:solidFill>
              <w14:schemeClr w14:val="tx1"/>
            </w14:solidFill>
          </w14:textFill>
        </w:rPr>
        <w:t>、</w:t>
      </w:r>
      <w:r>
        <w:rPr>
          <w:rFonts w:ascii="宋体" w:hAnsi="宋体" w:cs="宋体"/>
          <w:color w:val="000000" w:themeColor="text1"/>
          <w:szCs w:val="21"/>
          <w:highlight w:val="none"/>
          <w14:textFill>
            <w14:solidFill>
              <w14:schemeClr w14:val="tx1"/>
            </w14:solidFill>
          </w14:textFill>
        </w:rPr>
        <w:t>CH/T</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ascii="宋体" w:hAnsi="宋体" w:cs="宋体"/>
          <w:color w:val="000000" w:themeColor="text1"/>
          <w:szCs w:val="21"/>
          <w:highlight w:val="none"/>
          <w14:textFill>
            <w14:solidFill>
              <w14:schemeClr w14:val="tx1"/>
            </w14:solidFill>
          </w14:textFill>
        </w:rPr>
        <w:t>1054-2022</w:t>
      </w:r>
      <w:r>
        <w:rPr>
          <w:rFonts w:hint="eastAsia" w:ascii="宋体" w:hAnsi="宋体" w:cs="宋体"/>
          <w:color w:val="000000" w:themeColor="text1"/>
          <w:szCs w:val="21"/>
          <w:highlight w:val="none"/>
          <w:lang w:val="en-US" w:eastAsia="zh-CN"/>
          <w14:textFill>
            <w14:solidFill>
              <w14:schemeClr w14:val="tx1"/>
            </w14:solidFill>
          </w14:textFill>
        </w:rPr>
        <w:t>第</w:t>
      </w: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lang w:val="en-US" w:eastAsia="zh-CN"/>
          <w14:textFill>
            <w14:solidFill>
              <w14:schemeClr w14:val="tx1"/>
            </w14:solidFill>
          </w14:textFill>
        </w:rPr>
        <w:t>章确立的程序要求</w:t>
      </w:r>
      <w:r>
        <w:rPr>
          <w:rFonts w:hint="eastAsia" w:ascii="宋体" w:hAnsi="宋体" w:cs="宋体"/>
          <w:color w:val="000000" w:themeColor="text1"/>
          <w:szCs w:val="21"/>
          <w:highlight w:val="none"/>
          <w14:textFill>
            <w14:solidFill>
              <w14:schemeClr w14:val="tx1"/>
            </w14:solidFill>
          </w14:textFill>
        </w:rPr>
        <w:t>。</w:t>
      </w:r>
    </w:p>
    <w:p>
      <w:pPr>
        <w:pStyle w:val="259"/>
        <w:spacing w:before="240" w:after="240"/>
        <w:outlineLvl w:val="0"/>
        <w:rPr>
          <w:color w:val="000000" w:themeColor="text1"/>
          <w:highlight w:val="none"/>
          <w14:textFill>
            <w14:solidFill>
              <w14:schemeClr w14:val="tx1"/>
            </w14:solidFill>
          </w14:textFill>
        </w:rPr>
      </w:pPr>
      <w:bookmarkStart w:id="22" w:name="_Toc1745"/>
      <w:r>
        <w:rPr>
          <w:rFonts w:hint="eastAsia"/>
          <w:color w:val="000000" w:themeColor="text1"/>
          <w:highlight w:val="none"/>
          <w14:textFill>
            <w14:solidFill>
              <w14:schemeClr w14:val="tx1"/>
            </w14:solidFill>
          </w14:textFill>
        </w:rPr>
        <w:t>成果整理与移交</w:t>
      </w:r>
      <w:bookmarkEnd w:id="22"/>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原始数据整理</w:t>
      </w:r>
    </w:p>
    <w:p>
      <w:pPr>
        <w:pStyle w:val="36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原始数据需整理的内容包括：</w:t>
      </w:r>
    </w:p>
    <w:p>
      <w:pPr>
        <w:pStyle w:val="362"/>
        <w:numPr>
          <w:ilvl w:val="0"/>
          <w:numId w:val="51"/>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影像数据及</w:t>
      </w:r>
      <w:r>
        <w:rPr>
          <w:rFonts w:ascii="宋体" w:hAnsi="宋体"/>
          <w:color w:val="000000" w:themeColor="text1"/>
          <w:szCs w:val="21"/>
          <w:highlight w:val="none"/>
          <w14:textFill>
            <w14:solidFill>
              <w14:schemeClr w14:val="tx1"/>
            </w14:solidFill>
          </w14:textFill>
        </w:rPr>
        <w:t>POS数据应按航线对应保存整理；</w:t>
      </w:r>
    </w:p>
    <w:p>
      <w:pPr>
        <w:pStyle w:val="362"/>
        <w:numPr>
          <w:ilvl w:val="0"/>
          <w:numId w:val="51"/>
        </w:numPr>
        <w:spacing w:line="276" w:lineRule="auto"/>
        <w:ind w:firstLineChars="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像控点、检查点数据</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应包含点坐标文件</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点之记及布点示意图，并备注点类型。</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概略模型及航线规划成果</w:t>
      </w:r>
    </w:p>
    <w:p>
      <w:pPr>
        <w:pStyle w:val="258"/>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概略模型命名应为“测区名称_坐标系编号”，航线规划时的采样点、范围线、航线都应分开保存整理好，便于后期航线检查复核使用。</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三角测量成果</w:t>
      </w:r>
    </w:p>
    <w:p>
      <w:pPr>
        <w:pStyle w:val="362"/>
        <w:rPr>
          <w:color w:val="000000" w:themeColor="text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以三角测量报告形式提交；报告应包含项目基本信息、相机参数信息、相片外方位元素信息、三角测量平差精度信息，控制点信息、检查点信息等内容。</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实景三维模型成果</w:t>
      </w:r>
    </w:p>
    <w:p>
      <w:pPr>
        <w:pStyle w:val="362"/>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实景三维模型成果按照以下内容整理上交：</w:t>
      </w:r>
    </w:p>
    <w:p>
      <w:pPr>
        <w:pStyle w:val="362"/>
        <w:numPr>
          <w:ilvl w:val="0"/>
          <w:numId w:val="52"/>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相机参数, 以opt格式；</w:t>
      </w:r>
    </w:p>
    <w:p>
      <w:pPr>
        <w:pStyle w:val="362"/>
        <w:numPr>
          <w:ilvl w:val="0"/>
          <w:numId w:val="52"/>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影像的内外参数，以xml格式；</w:t>
      </w:r>
    </w:p>
    <w:p>
      <w:pPr>
        <w:pStyle w:val="362"/>
        <w:numPr>
          <w:ilvl w:val="0"/>
          <w:numId w:val="52"/>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经畸变纠正后的影像，以tif/jpg格式；</w:t>
      </w:r>
    </w:p>
    <w:p>
      <w:pPr>
        <w:pStyle w:val="362"/>
        <w:numPr>
          <w:ilvl w:val="0"/>
          <w:numId w:val="52"/>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分区空中三角测量报告；</w:t>
      </w:r>
    </w:p>
    <w:p>
      <w:pPr>
        <w:pStyle w:val="362"/>
        <w:numPr>
          <w:ilvl w:val="0"/>
          <w:numId w:val="52"/>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完整测区空中三角测量报告；</w:t>
      </w:r>
    </w:p>
    <w:p>
      <w:pPr>
        <w:pStyle w:val="362"/>
        <w:numPr>
          <w:ilvl w:val="0"/>
          <w:numId w:val="52"/>
        </w:numPr>
        <w:spacing w:line="276" w:lineRule="auto"/>
        <w:ind w:firstLineChars="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其他相关资料。</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近景摄影测量成果</w:t>
      </w:r>
    </w:p>
    <w:p>
      <w:pPr>
        <w:pStyle w:val="362"/>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近景摄影测量项目的提交成果包括：</w:t>
      </w:r>
    </w:p>
    <w:p>
      <w:pPr>
        <w:numPr>
          <w:ilvl w:val="0"/>
          <w:numId w:val="53"/>
        </w:numPr>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相机参数报告，至少包含焦距、主点、径向畸变、切向畸变等内容；</w:t>
      </w:r>
    </w:p>
    <w:p>
      <w:pPr>
        <w:numPr>
          <w:ilvl w:val="0"/>
          <w:numId w:val="53"/>
        </w:numPr>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空中三角测量报告；</w:t>
      </w:r>
    </w:p>
    <w:p>
      <w:pPr>
        <w:numPr>
          <w:ilvl w:val="0"/>
          <w:numId w:val="53"/>
        </w:numPr>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测量点位坐标，实景模型宜采用</w:t>
      </w:r>
      <w:r>
        <w:rPr>
          <w:rFonts w:ascii="宋体" w:hAnsi="宋体"/>
          <w:color w:val="000000" w:themeColor="text1"/>
          <w:szCs w:val="21"/>
          <w:highlight w:val="none"/>
          <w14:textFill>
            <w14:solidFill>
              <w14:schemeClr w14:val="tx1"/>
            </w14:solidFill>
          </w14:textFill>
        </w:rPr>
        <w:t>CGCS2000</w:t>
      </w:r>
      <w:r>
        <w:rPr>
          <w:rFonts w:hint="eastAsia" w:ascii="宋体" w:hAnsi="宋体"/>
          <w:color w:val="000000" w:themeColor="text1"/>
          <w:szCs w:val="21"/>
          <w:highlight w:val="none"/>
          <w14:textFill>
            <w14:solidFill>
              <w14:schemeClr w14:val="tx1"/>
            </w14:solidFill>
          </w14:textFill>
        </w:rPr>
        <w:t>坐标系，以米为单位，精度保留到小数点后</w:t>
      </w:r>
      <w:r>
        <w:rPr>
          <w:rFonts w:ascii="宋体" w:hAnsi="宋体"/>
          <w:color w:val="000000" w:themeColor="text1"/>
          <w:szCs w:val="21"/>
          <w:highlight w:val="none"/>
          <w14:textFill>
            <w14:solidFill>
              <w14:schemeClr w14:val="tx1"/>
            </w14:solidFill>
          </w14:textFill>
        </w:rPr>
        <w:t>3位，测量采用独立坐标系，以毫米为单位，精度保留至小数点后3位；</w:t>
      </w:r>
    </w:p>
    <w:p>
      <w:pPr>
        <w:numPr>
          <w:ilvl w:val="0"/>
          <w:numId w:val="53"/>
        </w:numPr>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检查验收报告；</w:t>
      </w:r>
    </w:p>
    <w:p>
      <w:pPr>
        <w:numPr>
          <w:ilvl w:val="0"/>
          <w:numId w:val="53"/>
        </w:numPr>
        <w:spacing w:line="276" w:lineRule="auto"/>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其他资料。</w:t>
      </w:r>
    </w:p>
    <w:p>
      <w:pPr>
        <w:pStyle w:val="260"/>
        <w:spacing w:before="120" w:after="120"/>
        <w:outlineLvl w:val="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文档资料</w:t>
      </w:r>
    </w:p>
    <w:p>
      <w:pPr>
        <w:pStyle w:val="362"/>
        <w:spacing w:line="276"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对于业务项目，除数据成果外，应以下述三种文档资料的形式对项目情况进行汇总表述，包括：</w:t>
      </w:r>
    </w:p>
    <w:p>
      <w:pPr>
        <w:pStyle w:val="362"/>
        <w:numPr>
          <w:ilvl w:val="0"/>
          <w:numId w:val="54"/>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项目设计报告；</w:t>
      </w:r>
    </w:p>
    <w:p>
      <w:pPr>
        <w:pStyle w:val="362"/>
        <w:numPr>
          <w:ilvl w:val="0"/>
          <w:numId w:val="54"/>
        </w:numPr>
        <w:spacing w:line="276" w:lineRule="auto"/>
        <w:ind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质量评定报告；</w:t>
      </w:r>
    </w:p>
    <w:p>
      <w:pPr>
        <w:pStyle w:val="362"/>
        <w:numPr>
          <w:ilvl w:val="0"/>
          <w:numId w:val="54"/>
        </w:numPr>
        <w:spacing w:line="276" w:lineRule="auto"/>
        <w:ind w:firstLineChars="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项目总结报告</w:t>
      </w:r>
      <w:r>
        <w:rPr>
          <w:rFonts w:hint="eastAsia" w:ascii="宋体" w:hAnsi="宋体"/>
          <w:color w:val="000000" w:themeColor="text1"/>
          <w:szCs w:val="21"/>
          <w:highlight w:val="none"/>
          <w:lang w:eastAsia="zh-CN"/>
          <w14:textFill>
            <w14:solidFill>
              <w14:schemeClr w14:val="tx1"/>
            </w14:solidFill>
          </w14:textFill>
        </w:rPr>
        <w:t>。</w:t>
      </w:r>
    </w:p>
    <w:p>
      <w:pPr>
        <w:pStyle w:val="258"/>
        <w:ind w:left="0" w:leftChars="0" w:firstLine="0" w:firstLineChars="0"/>
        <w:rPr>
          <w:color w:val="000000" w:themeColor="text1"/>
          <w:highlight w:val="none"/>
          <w14:textFill>
            <w14:solidFill>
              <w14:schemeClr w14:val="tx1"/>
            </w14:solidFill>
          </w14:textFill>
        </w:rPr>
        <w:sectPr>
          <w:headerReference r:id="rId13" w:type="first"/>
          <w:footerReference r:id="rId15" w:type="first"/>
          <w:footerReference r:id="rId14" w:type="default"/>
          <w:pgSz w:w="11907" w:h="16839"/>
          <w:pgMar w:top="1418" w:right="1134" w:bottom="1134" w:left="1418" w:header="1418" w:footer="1134" w:gutter="0"/>
          <w:pgNumType w:start="1"/>
          <w:cols w:space="425" w:num="1"/>
          <w:docGrid w:linePitch="312" w:charSpace="0"/>
        </w:sectPr>
      </w:pPr>
    </w:p>
    <w:p>
      <w:pPr>
        <w:pStyle w:val="349"/>
        <w:rPr>
          <w:color w:val="000000" w:themeColor="text1"/>
          <w:highlight w:val="none"/>
          <w14:textFill>
            <w14:solidFill>
              <w14:schemeClr w14:val="tx1"/>
            </w14:solidFill>
          </w14:textFill>
        </w:rPr>
      </w:pPr>
      <w:bookmarkStart w:id="23" w:name="标准附录"/>
      <w:bookmarkEnd w:id="23"/>
    </w:p>
    <w:p>
      <w:pPr>
        <w:pStyle w:val="350"/>
        <w:rPr>
          <w:color w:val="000000" w:themeColor="text1"/>
          <w:highlight w:val="none"/>
          <w14:textFill>
            <w14:solidFill>
              <w14:schemeClr w14:val="tx1"/>
            </w14:solidFill>
          </w14:textFill>
        </w:rPr>
      </w:pPr>
    </w:p>
    <w:p>
      <w:pPr>
        <w:pStyle w:val="274"/>
        <w:rPr>
          <w:color w:val="000000" w:themeColor="text1"/>
          <w:highlight w:val="none"/>
          <w14:textFill>
            <w14:solidFill>
              <w14:schemeClr w14:val="tx1"/>
            </w14:solidFill>
          </w14:textFill>
        </w:rPr>
      </w:pPr>
      <w:bookmarkStart w:id="24" w:name="_Toc7976"/>
      <w:r>
        <w:rPr>
          <w:rFonts w:hint="eastAsia"/>
          <w:color w:val="000000" w:themeColor="text1"/>
          <w:highlight w:val="none"/>
          <w14:textFill>
            <w14:solidFill>
              <w14:schemeClr w14:val="tx1"/>
            </w14:solidFill>
          </w14:textFill>
        </w:rPr>
        <w:br w:type="textWrapping"/>
      </w:r>
      <w:r>
        <w:rPr>
          <w:rFonts w:hint="eastAsia"/>
          <w:color w:val="000000" w:themeColor="text1"/>
          <w:highlight w:val="none"/>
          <w14:textFill>
            <w14:solidFill>
              <w14:schemeClr w14:val="tx1"/>
            </w14:solidFill>
          </w14:textFill>
        </w:rPr>
        <w:t>（资料性）</w:t>
      </w:r>
      <w:r>
        <w:rPr>
          <w:rFonts w:hint="eastAsia"/>
          <w:color w:val="000000" w:themeColor="text1"/>
          <w:highlight w:val="none"/>
          <w14:textFill>
            <w14:solidFill>
              <w14:schemeClr w14:val="tx1"/>
            </w14:solidFill>
          </w14:textFill>
        </w:rPr>
        <w:br w:type="textWrapping"/>
      </w:r>
      <w:r>
        <w:rPr>
          <w:rFonts w:hint="eastAsia"/>
          <w:color w:val="000000" w:themeColor="text1"/>
          <w:highlight w:val="none"/>
          <w14:textFill>
            <w14:solidFill>
              <w14:schemeClr w14:val="tx1"/>
            </w14:solidFill>
          </w14:textFill>
        </w:rPr>
        <w:t>视角优选计算公式</w:t>
      </w:r>
      <w:bookmarkEnd w:id="24"/>
    </w:p>
    <w:p>
      <w:pPr>
        <w:pStyle w:val="276"/>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观测采样半径设置公式</w:t>
      </w:r>
    </w:p>
    <w:p>
      <w:pPr>
        <w:spacing w:line="276"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观测采样半径（间隔）设置的关系如式(</w:t>
      </w:r>
      <w:r>
        <w:rPr>
          <w:rFonts w:ascii="宋体" w:hAnsi="宋体"/>
          <w:color w:val="000000" w:themeColor="text1"/>
          <w:szCs w:val="21"/>
          <w:highlight w:val="none"/>
          <w14:textFill>
            <w14:solidFill>
              <w14:schemeClr w14:val="tx1"/>
            </w14:solidFill>
          </w14:textFill>
        </w:rPr>
        <w:t>A.1)</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pPr>
        <w:spacing w:line="276" w:lineRule="auto"/>
        <w:ind w:firstLine="2741" w:firstLineChars="1300"/>
        <w:jc w:val="right"/>
        <w:rPr>
          <w:rFonts w:ascii="宋体" w:hAnsi="宋体"/>
          <w:color w:val="000000" w:themeColor="text1"/>
          <w:szCs w:val="21"/>
          <w:highlight w:val="none"/>
          <w14:textFill>
            <w14:solidFill>
              <w14:schemeClr w14:val="tx1"/>
            </w14:solidFill>
          </w14:textFill>
        </w:rPr>
      </w:pPr>
      <m:oMath>
        <m:sSub>
          <m:sSubPr>
            <m:ctrlPr>
              <w:rPr>
                <w:rFonts w:ascii="Cambria Math" w:hAnsi="Cambria Math"/>
                <w:b/>
                <w:bCs/>
                <w:i/>
                <w:color w:val="000000" w:themeColor="text1"/>
                <w:szCs w:val="21"/>
                <w:highlight w:val="none"/>
                <w14:textFill>
                  <w14:solidFill>
                    <w14:schemeClr w14:val="tx1"/>
                  </w14:solidFill>
                </w14:textFill>
              </w:rPr>
            </m:ctrlPr>
          </m:sSubPr>
          <m:e>
            <m:r>
              <m:rPr>
                <m:sty m:val="bi"/>
              </m:rPr>
              <w:rPr>
                <w:rFonts w:hint="eastAsia" w:ascii="Cambria Math" w:hAnsi="Cambria Math"/>
                <w:color w:val="000000" w:themeColor="text1"/>
                <w:szCs w:val="21"/>
                <w:highlight w:val="none"/>
                <w14:textFill>
                  <w14:solidFill>
                    <w14:schemeClr w14:val="tx1"/>
                  </w14:solidFill>
                </w14:textFill>
              </w:rPr>
              <m:t>R</m:t>
            </m:r>
            <m:ctrlPr>
              <w:rPr>
                <w:rFonts w:ascii="Cambria Math" w:hAnsi="Cambria Math"/>
                <w:b/>
                <w:bCs/>
                <w:i/>
                <w:color w:val="000000" w:themeColor="text1"/>
                <w:szCs w:val="21"/>
                <w:highlight w:val="none"/>
                <w14:textFill>
                  <w14:solidFill>
                    <w14:schemeClr w14:val="tx1"/>
                  </w14:solidFill>
                </w14:textFill>
              </w:rPr>
            </m:ctrlPr>
          </m:e>
          <m:sub>
            <m:r>
              <m:rPr>
                <m:sty m:val="bi"/>
              </m:rPr>
              <w:rPr>
                <w:rFonts w:ascii="Cambria Math" w:hAnsi="Cambria Math"/>
                <w:color w:val="000000" w:themeColor="text1"/>
                <w:szCs w:val="21"/>
                <w:highlight w:val="none"/>
                <w14:textFill>
                  <w14:solidFill>
                    <w14:schemeClr w14:val="tx1"/>
                  </w14:solidFill>
                </w14:textFill>
              </w:rPr>
              <m:t>disk</m:t>
            </m:r>
            <m:ctrlPr>
              <w:rPr>
                <w:rFonts w:ascii="Cambria Math" w:hAnsi="Cambria Math"/>
                <w:b/>
                <w:bCs/>
                <w:i/>
                <w:color w:val="000000" w:themeColor="text1"/>
                <w:szCs w:val="21"/>
                <w:highlight w:val="none"/>
                <w14:textFill>
                  <w14:solidFill>
                    <w14:schemeClr w14:val="tx1"/>
                  </w14:solidFill>
                </w14:textFill>
              </w:rPr>
            </m:ctrlPr>
          </m:sub>
        </m:sSub>
        <m:r>
          <m:rPr>
            <m:sty m:val="bi"/>
          </m:rPr>
          <w:rPr>
            <w:rFonts w:hint="eastAsia" w:ascii="Cambria Math" w:hAnsi="Cambria Math"/>
            <w:color w:val="000000" w:themeColor="text1"/>
            <w:szCs w:val="21"/>
            <w:highlight w:val="none"/>
            <w14:textFill>
              <w14:solidFill>
                <w14:schemeClr w14:val="tx1"/>
              </w14:solidFill>
            </w14:textFill>
          </w:rPr>
          <m:t>=</m:t>
        </m:r>
        <m:sSub>
          <m:sSubPr>
            <m:ctrlPr>
              <w:rPr>
                <w:rFonts w:ascii="Cambria Math" w:hAnsi="Cambria Math"/>
                <w:i/>
                <w:color w:val="000000" w:themeColor="text1"/>
                <w:szCs w:val="21"/>
                <w:highlight w:val="none"/>
                <w14:textFill>
                  <w14:solidFill>
                    <w14:schemeClr w14:val="tx1"/>
                  </w14:solidFill>
                </w14:textFill>
              </w:rPr>
            </m:ctrlPr>
          </m:sSubPr>
          <m:e>
            <m:r>
              <m:rPr/>
              <w:rPr>
                <w:rFonts w:hint="eastAsia" w:ascii="Cambria Math" w:hAnsi="Cambria Math"/>
                <w:color w:val="000000" w:themeColor="text1"/>
                <w:szCs w:val="21"/>
                <w:highlight w:val="none"/>
                <w14:textFill>
                  <w14:solidFill>
                    <w14:schemeClr w14:val="tx1"/>
                  </w14:solidFill>
                </w14:textFill>
              </w:rPr>
              <m:t>W</m:t>
            </m:r>
            <m:ctrlPr>
              <w:rPr>
                <w:rFonts w:ascii="Cambria Math" w:hAnsi="Cambria Math"/>
                <w:i/>
                <w:color w:val="000000" w:themeColor="text1"/>
                <w:szCs w:val="21"/>
                <w:highlight w:val="none"/>
                <w14:textFill>
                  <w14:solidFill>
                    <w14:schemeClr w14:val="tx1"/>
                  </w14:solidFill>
                </w14:textFill>
              </w:rPr>
            </m:ctrlPr>
          </m:e>
          <m:sub>
            <m:r>
              <m:rPr/>
              <w:rPr>
                <w:rFonts w:hint="eastAsia" w:ascii="Cambria Math" w:hAnsi="Cambria Math"/>
                <w:color w:val="000000" w:themeColor="text1"/>
                <w:szCs w:val="21"/>
                <w:highlight w:val="none"/>
                <w14:textFill>
                  <w14:solidFill>
                    <w14:schemeClr w14:val="tx1"/>
                  </w14:solidFill>
                </w14:textFill>
              </w:rPr>
              <m:t>prj</m:t>
            </m:r>
            <m:ctrlPr>
              <w:rPr>
                <w:rFonts w:ascii="Cambria Math" w:hAnsi="Cambria Math"/>
                <w:i/>
                <w:color w:val="000000" w:themeColor="text1"/>
                <w:szCs w:val="21"/>
                <w:highlight w:val="none"/>
                <w14:textFill>
                  <w14:solidFill>
                    <w14:schemeClr w14:val="tx1"/>
                  </w14:solidFill>
                </w14:textFill>
              </w:rPr>
            </m:ctrlPr>
          </m:sub>
        </m:sSub>
        <m:r>
          <m:rPr/>
          <w:rPr>
            <w:rFonts w:ascii="Cambria Math" w:hAnsi="Cambria Math"/>
            <w:color w:val="000000" w:themeColor="text1"/>
            <w:szCs w:val="21"/>
            <w:highlight w:val="none"/>
            <w14:textFill>
              <w14:solidFill>
                <w14:schemeClr w14:val="tx1"/>
              </w14:solidFill>
            </w14:textFill>
          </w:rPr>
          <m:t>∙</m:t>
        </m:r>
        <m:d>
          <m:dPr>
            <m:ctrlPr>
              <w:rPr>
                <w:rFonts w:ascii="Cambria Math" w:hAnsi="微软雅黑" w:eastAsia="微软雅黑" w:cs="微软雅黑"/>
                <w:i/>
                <w:color w:val="000000" w:themeColor="text1"/>
                <w:szCs w:val="21"/>
                <w:highlight w:val="none"/>
                <w14:textFill>
                  <w14:solidFill>
                    <w14:schemeClr w14:val="tx1"/>
                  </w14:solidFill>
                </w14:textFill>
              </w:rPr>
            </m:ctrlPr>
          </m:dPr>
          <m:e>
            <m:r>
              <m:rPr/>
              <w:rPr>
                <w:rFonts w:ascii="Cambria Math" w:hAnsi="微软雅黑" w:eastAsia="微软雅黑" w:cs="微软雅黑"/>
                <w:color w:val="000000" w:themeColor="text1"/>
                <w:szCs w:val="21"/>
                <w:highlight w:val="none"/>
                <w14:textFill>
                  <w14:solidFill>
                    <w14:schemeClr w14:val="tx1"/>
                  </w14:solidFill>
                </w14:textFill>
              </w:rPr>
              <m:t>1</m:t>
            </m:r>
            <m:r>
              <m:rPr/>
              <w:rPr>
                <w:rFonts w:hint="eastAsia" w:ascii="Cambria Math" w:hAnsi="Cambria Math" w:eastAsia="微软雅黑" w:cs="微软雅黑"/>
                <w:color w:val="000000" w:themeColor="text1"/>
                <w:szCs w:val="21"/>
                <w:highlight w:val="none"/>
                <w14:textFill>
                  <w14:solidFill>
                    <w14:schemeClr w14:val="tx1"/>
                  </w14:solidFill>
                </w14:textFill>
              </w:rPr>
              <m:t>−</m:t>
            </m:r>
            <m:r>
              <m:rPr/>
              <w:rPr>
                <w:rFonts w:hint="eastAsia" w:ascii="Cambria Math" w:hAnsi="Cambria Math"/>
                <w:color w:val="000000" w:themeColor="text1"/>
                <w:szCs w:val="21"/>
                <w:highlight w:val="none"/>
                <w14:textFill>
                  <w14:solidFill>
                    <w14:schemeClr w14:val="tx1"/>
                  </w14:solidFill>
                </w14:textFill>
              </w:rPr>
              <m:t>o</m:t>
            </m:r>
            <m:r>
              <m:rPr/>
              <w:rPr>
                <w:rFonts w:ascii="Cambria Math" w:hAnsi="Cambria Math"/>
                <w:color w:val="000000" w:themeColor="text1"/>
                <w:szCs w:val="21"/>
                <w:highlight w:val="none"/>
                <w14:textFill>
                  <w14:solidFill>
                    <w14:schemeClr w14:val="tx1"/>
                  </w14:solidFill>
                </w14:textFill>
              </w:rPr>
              <m:t>verlap_rate</m:t>
            </m:r>
            <m:ctrlPr>
              <w:rPr>
                <w:rFonts w:ascii="Cambria Math" w:hAnsi="微软雅黑" w:eastAsia="微软雅黑" w:cs="微软雅黑"/>
                <w:i/>
                <w:color w:val="000000" w:themeColor="text1"/>
                <w:szCs w:val="21"/>
                <w:highlight w:val="none"/>
                <w14:textFill>
                  <w14:solidFill>
                    <w14:schemeClr w14:val="tx1"/>
                  </w14:solidFill>
                </w14:textFill>
              </w:rPr>
            </m:ctrlPr>
          </m:e>
        </m:d>
      </m:oMath>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……………(A</w:t>
      </w:r>
      <w:r>
        <w:rPr>
          <w:rFonts w:ascii="宋体" w:hAnsi="宋体"/>
          <w:color w:val="000000" w:themeColor="text1"/>
          <w:szCs w:val="21"/>
          <w:highlight w:val="none"/>
          <w14:textFill>
            <w14:solidFill>
              <w14:schemeClr w14:val="tx1"/>
            </w14:solidFill>
          </w14:textFill>
        </w:rPr>
        <w:t>.1)</w:t>
      </w:r>
    </w:p>
    <w:p>
      <w:pPr>
        <w:spacing w:line="276"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式中：</w:t>
      </w:r>
    </w:p>
    <w:p>
      <w:pPr>
        <w:spacing w:line="276"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ab/>
      </w:r>
      <m:oMath>
        <m:sSub>
          <w:bookmarkStart w:id="25" w:name="_Hlk100030966"/>
          <m:sSubPr>
            <m:ctrlPr>
              <w:rPr>
                <w:rFonts w:ascii="Cambria Math" w:hAnsi="Cambria Math"/>
                <w:b/>
                <w:bCs/>
                <w:i/>
                <w:color w:val="000000" w:themeColor="text1"/>
                <w:szCs w:val="21"/>
                <w:highlight w:val="none"/>
                <w14:textFill>
                  <w14:solidFill>
                    <w14:schemeClr w14:val="tx1"/>
                  </w14:solidFill>
                </w14:textFill>
              </w:rPr>
            </m:ctrlPr>
          </m:sSubPr>
          <m:e>
            <m:r>
              <m:rPr>
                <m:sty m:val="bi"/>
              </m:rPr>
              <w:rPr>
                <w:rFonts w:hint="eastAsia" w:ascii="Cambria Math" w:hAnsi="Cambria Math"/>
                <w:color w:val="000000" w:themeColor="text1"/>
                <w:szCs w:val="21"/>
                <w:highlight w:val="none"/>
                <w14:textFill>
                  <w14:solidFill>
                    <w14:schemeClr w14:val="tx1"/>
                  </w14:solidFill>
                </w14:textFill>
              </w:rPr>
              <m:t>R</m:t>
            </m:r>
            <m:ctrlPr>
              <w:rPr>
                <w:rFonts w:ascii="Cambria Math" w:hAnsi="Cambria Math"/>
                <w:b/>
                <w:bCs/>
                <w:i/>
                <w:color w:val="000000" w:themeColor="text1"/>
                <w:szCs w:val="21"/>
                <w:highlight w:val="none"/>
                <w14:textFill>
                  <w14:solidFill>
                    <w14:schemeClr w14:val="tx1"/>
                  </w14:solidFill>
                </w14:textFill>
              </w:rPr>
            </m:ctrlPr>
          </m:e>
          <m:sub>
            <m:r>
              <m:rPr>
                <m:sty m:val="bi"/>
              </m:rPr>
              <w:rPr>
                <w:rFonts w:ascii="Cambria Math" w:hAnsi="Cambria Math"/>
                <w:color w:val="000000" w:themeColor="text1"/>
                <w:szCs w:val="21"/>
                <w:highlight w:val="none"/>
                <w14:textFill>
                  <w14:solidFill>
                    <w14:schemeClr w14:val="tx1"/>
                  </w14:solidFill>
                </w14:textFill>
              </w:rPr>
              <m:t>disk</m:t>
            </m:r>
            <m:ctrlPr>
              <w:rPr>
                <w:rFonts w:ascii="Cambria Math" w:hAnsi="Cambria Math"/>
                <w:b/>
                <w:bCs/>
                <w:i/>
                <w:color w:val="000000" w:themeColor="text1"/>
                <w:szCs w:val="21"/>
                <w:highlight w:val="none"/>
                <w14:textFill>
                  <w14:solidFill>
                    <w14:schemeClr w14:val="tx1"/>
                  </w14:solidFill>
                </w14:textFill>
              </w:rPr>
            </m:ctrlPr>
          </m:sub>
        </m:sSub>
      </m:oMath>
      <w:r>
        <w:rPr>
          <w:rFonts w:ascii="宋体" w:hAnsi="宋体"/>
          <w:b/>
          <w:bCs/>
          <w:color w:val="000000" w:themeColor="text1"/>
          <w:szCs w:val="21"/>
          <w:highlight w:val="none"/>
          <w14:textFill>
            <w14:solidFill>
              <w14:schemeClr w14:val="tx1"/>
            </w14:solidFill>
          </w14:textFill>
        </w:rPr>
        <w:softHyphen/>
      </w:r>
      <w:r>
        <w:rPr>
          <w:rFonts w:ascii="宋体" w:hAnsi="宋体"/>
          <w:b/>
          <w:bCs/>
          <w:color w:val="000000" w:themeColor="text1"/>
          <w:szCs w:val="21"/>
          <w:highlight w:val="none"/>
          <w14:textFill>
            <w14:solidFill>
              <w14:schemeClr w14:val="tx1"/>
            </w14:solidFill>
          </w14:textFill>
        </w:rPr>
        <w:softHyphen/>
      </w:r>
      <w:r>
        <w:rPr>
          <w:rFonts w:ascii="宋体" w:hAnsi="宋体"/>
          <w:b/>
          <w:bCs/>
          <w:color w:val="000000" w:themeColor="text1"/>
          <w:szCs w:val="21"/>
          <w:highlight w:val="none"/>
          <w14:textFill>
            <w14:solidFill>
              <w14:schemeClr w14:val="tx1"/>
            </w14:solidFill>
          </w14:textFill>
        </w:rPr>
        <w:softHyphen/>
      </w:r>
      <w:r>
        <w:rPr>
          <w:rFonts w:hint="eastAsia" w:ascii="宋体" w:hAnsi="宋体"/>
          <w:b/>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观测采样半径（间隔）；</w:t>
      </w:r>
    </w:p>
    <w:bookmarkEnd w:id="25"/>
    <w:p>
      <w:pPr>
        <w:spacing w:line="276" w:lineRule="auto"/>
        <w:ind w:firstLine="420"/>
        <w:rPr>
          <w:rFonts w:ascii="宋体" w:hAnsi="宋体"/>
          <w:color w:val="000000" w:themeColor="text1"/>
          <w:highlight w:val="none"/>
          <w14:textFill>
            <w14:solidFill>
              <w14:schemeClr w14:val="tx1"/>
            </w14:solidFill>
          </w14:textFill>
        </w:rPr>
      </w:pPr>
      <m:oMath>
        <m:sSub>
          <m:sSubPr>
            <m:ctrlPr>
              <w:rPr>
                <w:rFonts w:ascii="Cambria Math" w:hAnsi="Cambria Math"/>
                <w:i/>
                <w:color w:val="000000" w:themeColor="text1"/>
                <w:szCs w:val="21"/>
                <w:highlight w:val="none"/>
                <w14:textFill>
                  <w14:solidFill>
                    <w14:schemeClr w14:val="tx1"/>
                  </w14:solidFill>
                </w14:textFill>
              </w:rPr>
            </m:ctrlPr>
          </m:sSubPr>
          <m:e>
            <m:r>
              <m:rPr/>
              <w:rPr>
                <w:rFonts w:hint="eastAsia" w:ascii="Cambria Math" w:hAnsi="Cambria Math"/>
                <w:color w:val="000000" w:themeColor="text1"/>
                <w:szCs w:val="21"/>
                <w:highlight w:val="none"/>
                <w14:textFill>
                  <w14:solidFill>
                    <w14:schemeClr w14:val="tx1"/>
                  </w14:solidFill>
                </w14:textFill>
              </w:rPr>
              <m:t>W</m:t>
            </m:r>
            <m:ctrlPr>
              <w:rPr>
                <w:rFonts w:ascii="Cambria Math" w:hAnsi="Cambria Math"/>
                <w:i/>
                <w:color w:val="000000" w:themeColor="text1"/>
                <w:szCs w:val="21"/>
                <w:highlight w:val="none"/>
                <w14:textFill>
                  <w14:solidFill>
                    <w14:schemeClr w14:val="tx1"/>
                  </w14:solidFill>
                </w14:textFill>
              </w:rPr>
            </m:ctrlPr>
          </m:e>
          <m:sub>
            <m:r>
              <m:rPr/>
              <w:rPr>
                <w:rFonts w:hint="eastAsia" w:ascii="Cambria Math" w:hAnsi="Cambria Math"/>
                <w:color w:val="000000" w:themeColor="text1"/>
                <w:szCs w:val="21"/>
                <w:highlight w:val="none"/>
                <w14:textFill>
                  <w14:solidFill>
                    <w14:schemeClr w14:val="tx1"/>
                  </w14:solidFill>
                </w14:textFill>
              </w:rPr>
              <m:t>prj</m:t>
            </m:r>
            <m:ctrlPr>
              <w:rPr>
                <w:rFonts w:ascii="Cambria Math" w:hAnsi="Cambria Math"/>
                <w:i/>
                <w:color w:val="000000" w:themeColor="text1"/>
                <w:szCs w:val="21"/>
                <w:highlight w:val="none"/>
                <w14:textFill>
                  <w14:solidFill>
                    <w14:schemeClr w14:val="tx1"/>
                  </w14:solidFill>
                </w14:textFill>
              </w:rPr>
            </m:ctrlPr>
          </m:sub>
        </m:sSub>
      </m:oMath>
      <w:r>
        <w:rPr>
          <w:rFonts w:hint="eastAsia" w:ascii="宋体" w:hAnsi="宋体"/>
          <w:b/>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投影幅宽，由视场角</w:t>
      </w:r>
      <m:oMath>
        <m:sSub>
          <m:sSubPr>
            <m:ctrlPr>
              <w:rPr>
                <w:rFonts w:ascii="Cambria Math" w:hAnsi="Cambria Math"/>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φ</m:t>
            </m:r>
            <m:ctrlPr>
              <w:rPr>
                <w:rFonts w:ascii="Cambria Math" w:hAnsi="Cambria Math"/>
                <w:i/>
                <w:color w:val="000000" w:themeColor="text1"/>
                <w:highlight w:val="none"/>
                <w14:textFill>
                  <w14:solidFill>
                    <w14:schemeClr w14:val="tx1"/>
                  </w14:solidFill>
                </w14:textFill>
              </w:rPr>
            </m:ctrlPr>
          </m:e>
          <m:sub>
            <m:r>
              <m:rPr/>
              <w:rPr>
                <w:rFonts w:hint="eastAsia" w:ascii="Cambria Math" w:hAnsi="Cambria Math"/>
                <w:color w:val="000000" w:themeColor="text1"/>
                <w:highlight w:val="none"/>
                <w14:textFill>
                  <w14:solidFill>
                    <w14:schemeClr w14:val="tx1"/>
                  </w14:solidFill>
                </w14:textFill>
              </w:rPr>
              <m:t>FOV</m:t>
            </m:r>
            <m:ctrlPr>
              <w:rPr>
                <w:rFonts w:ascii="Cambria Math" w:hAnsi="Cambria Math"/>
                <w:i/>
                <w:color w:val="000000" w:themeColor="text1"/>
                <w:highlight w:val="none"/>
                <w14:textFill>
                  <w14:solidFill>
                    <w14:schemeClr w14:val="tx1"/>
                  </w14:solidFill>
                </w14:textFill>
              </w:rPr>
            </m:ctrlPr>
          </m:sub>
        </m:sSub>
      </m:oMath>
      <w:r>
        <w:rPr>
          <w:rFonts w:hint="eastAsia" w:ascii="宋体" w:hAnsi="宋体"/>
          <w:color w:val="000000" w:themeColor="text1"/>
          <w:highlight w:val="none"/>
          <w14:textFill>
            <w14:solidFill>
              <w14:schemeClr w14:val="tx1"/>
            </w14:solidFill>
          </w14:textFill>
        </w:rPr>
        <w:t>和视距</w:t>
      </w:r>
      <w:r>
        <w:rPr>
          <w:rFonts w:hint="eastAsia" w:ascii="宋体" w:hAnsi="宋体"/>
          <w:b/>
          <w:bCs/>
          <w:color w:val="000000" w:themeColor="text1"/>
          <w:highlight w:val="none"/>
          <w14:textFill>
            <w14:solidFill>
              <w14:schemeClr w14:val="tx1"/>
            </w14:solidFill>
          </w14:textFill>
        </w:rPr>
        <w:t>d</w:t>
      </w:r>
      <w:r>
        <w:rPr>
          <w:rFonts w:hint="eastAsia" w:ascii="宋体" w:hAnsi="宋体"/>
          <w:color w:val="000000" w:themeColor="text1"/>
          <w:highlight w:val="none"/>
          <w14:textFill>
            <w14:solidFill>
              <w14:schemeClr w14:val="tx1"/>
            </w14:solidFill>
          </w14:textFill>
        </w:rPr>
        <w:t>确定；</w:t>
      </w:r>
    </w:p>
    <w:p>
      <w:pPr>
        <w:spacing w:line="276" w:lineRule="auto"/>
        <w:ind w:firstLine="420"/>
        <w:rPr>
          <w:rFonts w:ascii="宋体" w:hAnsi="宋体"/>
          <w:color w:val="000000" w:themeColor="text1"/>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drawing>
          <wp:anchor distT="0" distB="0" distL="114300" distR="114300" simplePos="0" relativeHeight="251672576" behindDoc="0" locked="0" layoutInCell="1" allowOverlap="1">
            <wp:simplePos x="0" y="0"/>
            <wp:positionH relativeFrom="column">
              <wp:posOffset>568960</wp:posOffset>
            </wp:positionH>
            <wp:positionV relativeFrom="paragraph">
              <wp:posOffset>323850</wp:posOffset>
            </wp:positionV>
            <wp:extent cx="3836035" cy="2954655"/>
            <wp:effectExtent l="0" t="0" r="12065" b="17145"/>
            <wp:wrapTopAndBottom/>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836035" cy="2954655"/>
                    </a:xfrm>
                    <a:prstGeom prst="rect">
                      <a:avLst/>
                    </a:prstGeom>
                  </pic:spPr>
                </pic:pic>
              </a:graphicData>
            </a:graphic>
          </wp:anchor>
        </w:drawing>
      </w:r>
      <w:r>
        <w:rPr>
          <w:i/>
          <w:iCs/>
          <w:color w:val="000000" w:themeColor="text1"/>
          <w:highlight w:val="none"/>
          <w14:textFill>
            <w14:solidFill>
              <w14:schemeClr w14:val="tx1"/>
            </w14:solidFill>
          </w14:textFill>
        </w:rPr>
        <w:t>overlap_rate</w:t>
      </w:r>
      <w:r>
        <w:rPr>
          <w:rFonts w:hint="eastAsia" w:ascii="宋体" w:hAnsi="宋体"/>
          <w:color w:val="000000" w:themeColor="text1"/>
          <w:highlight w:val="none"/>
          <w14:textFill>
            <w14:solidFill>
              <w14:schemeClr w14:val="tx1"/>
            </w14:solidFill>
          </w14:textFill>
        </w:rPr>
        <w:t>——相邻影像重叠率。</w:t>
      </w:r>
    </w:p>
    <w:p>
      <w:pPr>
        <w:pStyle w:val="281"/>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立体观测采样关系</w:t>
      </w:r>
    </w:p>
    <w:p>
      <w:pPr>
        <w:pStyle w:val="276"/>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可观测性判据函数公式</w:t>
      </w:r>
    </w:p>
    <w:p>
      <w:pPr>
        <w:spacing w:line="276" w:lineRule="auto"/>
        <w:ind w:left="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可观测性判据函数如式（A</w:t>
      </w: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）～（A</w:t>
      </w: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p>
    <w:p>
      <w:pPr>
        <w:spacing w:line="276" w:lineRule="auto"/>
        <w:ind w:left="420"/>
        <w:jc w:val="right"/>
        <w:rPr>
          <w:rFonts w:ascii="宋体" w:hAnsi="宋体"/>
          <w:color w:val="000000" w:themeColor="text1"/>
          <w:szCs w:val="21"/>
          <w:highlight w:val="none"/>
          <w14:textFill>
            <w14:solidFill>
              <w14:schemeClr w14:val="tx1"/>
            </w14:solidFill>
          </w14:textFill>
        </w:rPr>
      </w:pPr>
      <m:oMath>
        <m:r>
          <m:rPr>
            <m:sty m:val="p"/>
          </m:rPr>
          <w:rPr>
            <w:rFonts w:ascii="Cambria Math" w:hAnsi="Cambria Math"/>
            <w:color w:val="000000" w:themeColor="text1"/>
            <w:szCs w:val="21"/>
            <w:highlight w:val="none"/>
            <w14:textFill>
              <w14:solidFill>
                <w14:schemeClr w14:val="tx1"/>
              </w14:solidFill>
            </w14:textFill>
          </w:rPr>
          <m:t>q</m:t>
        </m:r>
        <m:d>
          <m:dPr>
            <m:ctrlPr>
              <w:rPr>
                <w:rFonts w:ascii="Cambria Math" w:hAnsi="Cambria Math"/>
                <w:color w:val="000000" w:themeColor="text1"/>
                <w:szCs w:val="21"/>
                <w:highlight w:val="none"/>
                <w14:textFill>
                  <w14:solidFill>
                    <w14:schemeClr w14:val="tx1"/>
                  </w14:solidFill>
                </w14:textFill>
              </w:rPr>
            </m:ctrlPr>
          </m:dPr>
          <m:e>
            <m:r>
              <m:rPr>
                <m:sty m:val="bi"/>
              </m:rPr>
              <w:rPr>
                <w:rFonts w:ascii="Cambria Math" w:hAnsi="Cambria Math"/>
                <w:color w:val="000000" w:themeColor="text1"/>
                <w:szCs w:val="21"/>
                <w:highlight w:val="none"/>
                <w14:textFill>
                  <w14:solidFill>
                    <w14:schemeClr w14:val="tx1"/>
                  </w14:solidFill>
                </w14:textFill>
              </w:rPr>
              <m:t>s</m:t>
            </m:r>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b/>
                    <w:bCs/>
                    <w:color w:val="000000" w:themeColor="text1"/>
                    <w:szCs w:val="21"/>
                    <w:highlight w:val="none"/>
                    <w14:textFill>
                      <w14:solidFill>
                        <w14:schemeClr w14:val="tx1"/>
                      </w14:solidFill>
                    </w14:textFill>
                  </w:rPr>
                </m:ctrlPr>
              </m:sSubPr>
              <m:e>
                <m:r>
                  <m:rPr>
                    <m:sty m:val="bi"/>
                  </m:rPr>
                  <w:rPr>
                    <w:rFonts w:ascii="Cambria Math" w:hAnsi="Cambria Math"/>
                    <w:color w:val="000000" w:themeColor="text1"/>
                    <w:szCs w:val="21"/>
                    <w:highlight w:val="none"/>
                    <w14:textFill>
                      <w14:solidFill>
                        <w14:schemeClr w14:val="tx1"/>
                      </w14:solidFill>
                    </w14:textFill>
                  </w:rPr>
                  <m:t>v</m:t>
                </m:r>
                <m:ctrlPr>
                  <w:rPr>
                    <w:rFonts w:ascii="Cambria Math" w:hAnsi="Cambria Math"/>
                    <w:b/>
                    <w:bCs/>
                    <w:color w:val="000000" w:themeColor="text1"/>
                    <w:szCs w:val="21"/>
                    <w:highlight w:val="none"/>
                    <w14:textFill>
                      <w14:solidFill>
                        <w14:schemeClr w14:val="tx1"/>
                      </w14:solidFill>
                    </w14:textFill>
                  </w:rPr>
                </m:ctrlPr>
              </m:e>
              <m:sub>
                <m:r>
                  <m:rPr>
                    <m:sty m:val="b"/>
                  </m:rPr>
                  <w:rPr>
                    <w:rFonts w:ascii="Cambria Math" w:hAnsi="Cambria Math"/>
                    <w:color w:val="000000" w:themeColor="text1"/>
                    <w:szCs w:val="21"/>
                    <w:highlight w:val="none"/>
                    <w14:textFill>
                      <w14:solidFill>
                        <w14:schemeClr w14:val="tx1"/>
                      </w14:solidFill>
                    </w14:textFill>
                  </w:rPr>
                  <m:t>1</m:t>
                </m:r>
                <m:ctrlPr>
                  <w:rPr>
                    <w:rFonts w:ascii="Cambria Math" w:hAnsi="Cambria Math"/>
                    <w:b/>
                    <w:bCs/>
                    <w:color w:val="000000" w:themeColor="text1"/>
                    <w:szCs w:val="21"/>
                    <w:highlight w:val="none"/>
                    <w14:textFill>
                      <w14:solidFill>
                        <w14:schemeClr w14:val="tx1"/>
                      </w14:solidFill>
                    </w14:textFill>
                  </w:rPr>
                </m:ctrlPr>
              </m:sub>
            </m:sSub>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b/>
                    <w:bCs/>
                    <w:color w:val="000000" w:themeColor="text1"/>
                    <w:szCs w:val="21"/>
                    <w:highlight w:val="none"/>
                    <w14:textFill>
                      <w14:solidFill>
                        <w14:schemeClr w14:val="tx1"/>
                      </w14:solidFill>
                    </w14:textFill>
                  </w:rPr>
                </m:ctrlPr>
              </m:sSubPr>
              <m:e>
                <m:r>
                  <m:rPr>
                    <m:sty m:val="bi"/>
                  </m:rPr>
                  <w:rPr>
                    <w:rFonts w:ascii="Cambria Math" w:hAnsi="Cambria Math"/>
                    <w:color w:val="000000" w:themeColor="text1"/>
                    <w:szCs w:val="21"/>
                    <w:highlight w:val="none"/>
                    <w14:textFill>
                      <w14:solidFill>
                        <w14:schemeClr w14:val="tx1"/>
                      </w14:solidFill>
                    </w14:textFill>
                  </w:rPr>
                  <m:t>v</m:t>
                </m:r>
                <m:ctrlPr>
                  <w:rPr>
                    <w:rFonts w:ascii="Cambria Math" w:hAnsi="Cambria Math"/>
                    <w:b/>
                    <w:bCs/>
                    <w:color w:val="000000" w:themeColor="text1"/>
                    <w:szCs w:val="21"/>
                    <w:highlight w:val="none"/>
                    <w14:textFill>
                      <w14:solidFill>
                        <w14:schemeClr w14:val="tx1"/>
                      </w14:solidFill>
                    </w14:textFill>
                  </w:rPr>
                </m:ctrlPr>
              </m:e>
              <m:sub>
                <m:r>
                  <m:rPr>
                    <m:sty m:val="b"/>
                  </m:rPr>
                  <w:rPr>
                    <w:rFonts w:ascii="Cambria Math" w:hAnsi="Cambria Math"/>
                    <w:color w:val="000000" w:themeColor="text1"/>
                    <w:szCs w:val="21"/>
                    <w:highlight w:val="none"/>
                    <w14:textFill>
                      <w14:solidFill>
                        <w14:schemeClr w14:val="tx1"/>
                      </w14:solidFill>
                    </w14:textFill>
                  </w:rPr>
                  <m:t>2</m:t>
                </m:r>
                <m:ctrlPr>
                  <w:rPr>
                    <w:rFonts w:ascii="Cambria Math" w:hAnsi="Cambria Math"/>
                    <w:b/>
                    <w:bCs/>
                    <w:color w:val="000000" w:themeColor="text1"/>
                    <w:szCs w:val="21"/>
                    <w:highlight w:val="none"/>
                    <w14:textFill>
                      <w14:solidFill>
                        <w14:schemeClr w14:val="tx1"/>
                      </w14:solidFill>
                    </w14:textFill>
                  </w:rPr>
                </m:ctrlPr>
              </m:sub>
            </m:sSub>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w</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sub>
        </m:sSub>
        <m:d>
          <m:dPr>
            <m:ctrlPr>
              <w:rPr>
                <w:rFonts w:ascii="Cambria Math" w:hAnsi="Cambria Math"/>
                <w:color w:val="000000" w:themeColor="text1"/>
                <w:szCs w:val="21"/>
                <w:highlight w:val="none"/>
                <w14:textFill>
                  <w14:solidFill>
                    <w14:schemeClr w14:val="tx1"/>
                  </w14:solidFill>
                </w14:textFill>
              </w:rPr>
            </m:ctrlPr>
          </m:dPr>
          <m:e>
            <m:r>
              <m:rPr/>
              <w:rPr>
                <w:rFonts w:ascii="Cambria Math" w:hAnsi="Cambria Math"/>
                <w:color w:val="000000" w:themeColor="text1"/>
                <w:szCs w:val="21"/>
                <w:highlight w:val="none"/>
                <w14:textFill>
                  <w14:solidFill>
                    <w14:schemeClr w14:val="tx1"/>
                  </w14:solidFill>
                </w14:textFill>
              </w:rPr>
              <m:t>α</m:t>
            </m:r>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w</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2</m:t>
            </m:r>
            <m:ctrlPr>
              <w:rPr>
                <w:rFonts w:ascii="Cambria Math" w:hAnsi="Cambria Math"/>
                <w:color w:val="000000" w:themeColor="text1"/>
                <w:szCs w:val="21"/>
                <w:highlight w:val="none"/>
                <w14:textFill>
                  <w14:solidFill>
                    <w14:schemeClr w14:val="tx1"/>
                  </w14:solidFill>
                </w14:textFill>
              </w:rPr>
            </m:ctrlPr>
          </m:sub>
        </m:sSub>
        <m:d>
          <m:dPr>
            <m:ctrlPr>
              <w:rPr>
                <w:rFonts w:ascii="Cambria Math" w:hAnsi="Cambria Math"/>
                <w:color w:val="000000" w:themeColor="text1"/>
                <w:szCs w:val="21"/>
                <w:highlight w:val="none"/>
                <w14:textFill>
                  <w14:solidFill>
                    <w14:schemeClr w14:val="tx1"/>
                  </w14:solidFill>
                </w14:textFill>
              </w:rPr>
            </m:ctrlPr>
          </m:dPr>
          <m:e>
            <m:sSub>
              <m:sSubPr>
                <m:ctrlPr>
                  <w:rPr>
                    <w:rFonts w:ascii="Cambria Math" w:hAnsi="Cambria Math"/>
                    <w:color w:val="000000" w:themeColor="text1"/>
                    <w:szCs w:val="21"/>
                    <w:highlight w:val="none"/>
                    <w14:textFill>
                      <w14:solidFill>
                        <w14:schemeClr w14:val="tx1"/>
                      </w14:solidFill>
                    </w14:textFill>
                  </w:rPr>
                </m:ctrlPr>
              </m:sSubPr>
              <m:e>
                <m:r>
                  <m:rPr/>
                  <w:rPr>
                    <w:rFonts w:ascii="Cambria Math" w:hAnsi="Cambria Math"/>
                    <w:color w:val="000000" w:themeColor="text1"/>
                    <w:szCs w:val="21"/>
                    <w:highlight w:val="none"/>
                    <w14:textFill>
                      <w14:solidFill>
                        <w14:schemeClr w14:val="tx1"/>
                      </w14:solidFill>
                    </w14:textFill>
                  </w:rPr>
                  <m:t>d</m:t>
                </m:r>
                <m:ctrlPr>
                  <w:rPr>
                    <w:rFonts w:ascii="Cambria Math" w:hAnsi="Cambria Math"/>
                    <w:color w:val="000000" w:themeColor="text1"/>
                    <w:szCs w:val="21"/>
                    <w:highlight w:val="none"/>
                    <w14:textFill>
                      <w14:solidFill>
                        <w14:schemeClr w14:val="tx1"/>
                      </w14:solidFill>
                    </w14:textFill>
                  </w:rPr>
                </m:ctrlPr>
              </m:e>
              <m:sub>
                <m:r>
                  <m:rPr>
                    <m:sty m:val="p"/>
                  </m:rPr>
                  <w:rPr>
                    <w:rFonts w:hint="eastAsia" w:ascii="Cambria Math" w:hAnsi="Cambria Math"/>
                    <w:color w:val="000000" w:themeColor="text1"/>
                    <w:szCs w:val="21"/>
                    <w:highlight w:val="none"/>
                    <w14:textFill>
                      <w14:solidFill>
                        <w14:schemeClr w14:val="tx1"/>
                      </w14:solidFill>
                    </w14:textFill>
                  </w:rPr>
                  <m:t>max</m:t>
                </m:r>
                <m:ctrlPr>
                  <w:rPr>
                    <w:rFonts w:ascii="Cambria Math" w:hAnsi="Cambria Math"/>
                    <w:color w:val="000000" w:themeColor="text1"/>
                    <w:szCs w:val="21"/>
                    <w:highlight w:val="none"/>
                    <w14:textFill>
                      <w14:solidFill>
                        <w14:schemeClr w14:val="tx1"/>
                      </w14:solidFill>
                    </w14:textFill>
                  </w:rPr>
                </m:ctrlPr>
              </m:sub>
            </m:sSub>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w</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3</m:t>
            </m:r>
            <m:ctrlPr>
              <w:rPr>
                <w:rFonts w:ascii="Cambria Math" w:hAnsi="Cambria Math"/>
                <w:color w:val="000000" w:themeColor="text1"/>
                <w:szCs w:val="21"/>
                <w:highlight w:val="none"/>
                <w14:textFill>
                  <w14:solidFill>
                    <w14:schemeClr w14:val="tx1"/>
                  </w14:solidFill>
                </w14:textFill>
              </w:rPr>
            </m:ctrlPr>
          </m:sub>
        </m:sSub>
        <m:d>
          <m:dPr>
            <m:ctrlPr>
              <w:rPr>
                <w:rFonts w:ascii="Cambria Math" w:hAnsi="Cambria Math"/>
                <w:color w:val="000000" w:themeColor="text1"/>
                <w:szCs w:val="21"/>
                <w:highlight w:val="none"/>
                <w14:textFill>
                  <w14:solidFill>
                    <w14:schemeClr w14:val="tx1"/>
                  </w14:solidFill>
                </w14:textFill>
              </w:rPr>
            </m:ctrlPr>
          </m:dPr>
          <m:e>
            <m:r>
              <m:rPr>
                <m:sty m:val="p"/>
              </m:rPr>
              <w:rPr>
                <w:rFonts w:ascii="Cambria Math" w:hAnsi="Cambria Math"/>
                <w:color w:val="000000" w:themeColor="text1"/>
                <w:szCs w:val="21"/>
                <w:highlight w:val="none"/>
                <w14:textFill>
                  <w14:solidFill>
                    <w14:schemeClr w14:val="tx1"/>
                  </w14:solidFill>
                </w14:textFill>
              </w:rPr>
              <m:t>α</m:t>
            </m:r>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m:t>
        </m:r>
        <m:func>
          <m:funcPr>
            <m:ctrlPr>
              <w:rPr>
                <w:rFonts w:ascii="Cambria Math" w:hAnsi="Cambria Math"/>
                <w:color w:val="000000" w:themeColor="text1"/>
                <w:szCs w:val="21"/>
                <w:highlight w:val="none"/>
                <w14:textFill>
                  <w14:solidFill>
                    <w14:schemeClr w14:val="tx1"/>
                  </w14:solidFill>
                </w14:textFill>
              </w:rPr>
            </m:ctrlPr>
          </m:funcPr>
          <m:fName>
            <m:r>
              <m:rPr>
                <m:sty m:val="p"/>
              </m:rPr>
              <w:rPr>
                <w:rFonts w:ascii="Cambria Math" w:hAnsi="Cambria Math"/>
                <w:color w:val="000000" w:themeColor="text1"/>
                <w:szCs w:val="21"/>
                <w:highlight w:val="none"/>
                <w14:textFill>
                  <w14:solidFill>
                    <w14:schemeClr w14:val="tx1"/>
                  </w14:solidFill>
                </w14:textFill>
              </w:rPr>
              <m:t>cos</m:t>
            </m:r>
            <m:ctrlPr>
              <w:rPr>
                <w:rFonts w:ascii="Cambria Math" w:hAnsi="Cambria Math"/>
                <w:color w:val="000000" w:themeColor="text1"/>
                <w:szCs w:val="21"/>
                <w:highlight w:val="none"/>
                <w14:textFill>
                  <w14:solidFill>
                    <w14:schemeClr w14:val="tx1"/>
                  </w14:solidFill>
                </w14:textFill>
              </w:rPr>
            </m:ctrlPr>
          </m:fName>
          <m:e>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γ</m:t>
                </m:r>
                <m:ctrlPr>
                  <w:rPr>
                    <w:rFonts w:ascii="Cambria Math" w:hAnsi="Cambria Math"/>
                    <w:color w:val="000000" w:themeColor="text1"/>
                    <w:szCs w:val="21"/>
                    <w:highlight w:val="none"/>
                    <w14:textFill>
                      <w14:solidFill>
                        <w14:schemeClr w14:val="tx1"/>
                      </w14:solidFill>
                    </w14:textFill>
                  </w:rPr>
                </m:ctrlPr>
              </m:e>
              <m:sub>
                <m:r>
                  <m:rPr>
                    <m:sty m:val="p"/>
                  </m:rPr>
                  <w:rPr>
                    <w:rFonts w:hint="eastAsia" w:ascii="Cambria Math" w:hAnsi="Cambria Math"/>
                    <w:color w:val="000000" w:themeColor="text1"/>
                    <w:szCs w:val="21"/>
                    <w:highlight w:val="none"/>
                    <w14:textFill>
                      <w14:solidFill>
                        <w14:schemeClr w14:val="tx1"/>
                      </w14:solidFill>
                    </w14:textFill>
                  </w:rPr>
                  <m:t>max</m:t>
                </m:r>
                <m:ctrlPr>
                  <w:rPr>
                    <w:rFonts w:ascii="Cambria Math" w:hAnsi="Cambria Math"/>
                    <w:color w:val="000000" w:themeColor="text1"/>
                    <w:szCs w:val="21"/>
                    <w:highlight w:val="none"/>
                    <w14:textFill>
                      <w14:solidFill>
                        <w14:schemeClr w14:val="tx1"/>
                      </w14:solidFill>
                    </w14:textFill>
                  </w:rPr>
                </m:ctrlPr>
              </m:sub>
            </m:sSub>
            <m:ctrlPr>
              <w:rPr>
                <w:rFonts w:ascii="Cambria Math" w:hAnsi="Cambria Math"/>
                <w:color w:val="000000" w:themeColor="text1"/>
                <w:szCs w:val="21"/>
                <w:highlight w:val="none"/>
                <w14:textFill>
                  <w14:solidFill>
                    <w14:schemeClr w14:val="tx1"/>
                  </w14:solidFill>
                </w14:textFill>
              </w:rPr>
            </m:ctrlPr>
          </m:e>
        </m:func>
      </m:oMath>
      <w:r>
        <w:rPr>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……………(A</w:t>
      </w:r>
      <w:r>
        <w:rPr>
          <w:rFonts w:ascii="宋体" w:hAnsi="宋体"/>
          <w:color w:val="000000" w:themeColor="text1"/>
          <w:szCs w:val="21"/>
          <w:highlight w:val="none"/>
          <w14:textFill>
            <w14:solidFill>
              <w14:schemeClr w14:val="tx1"/>
            </w14:solidFill>
          </w14:textFill>
        </w:rPr>
        <w:t>.2)</w:t>
      </w:r>
    </w:p>
    <w:p>
      <w:pPr>
        <w:spacing w:line="276" w:lineRule="auto"/>
        <w:ind w:left="420"/>
        <w:jc w:val="right"/>
        <w:rPr>
          <w:rFonts w:ascii="宋体" w:hAnsi="宋体"/>
          <w:color w:val="000000" w:themeColor="text1"/>
          <w:szCs w:val="21"/>
          <w:highlight w:val="none"/>
          <w14:textFill>
            <w14:solidFill>
              <w14:schemeClr w14:val="tx1"/>
            </w14:solidFill>
          </w14:textFill>
        </w:rPr>
      </w:pPr>
      <m:oMath>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w</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sub>
        </m:sSub>
        <m:d>
          <m:dPr>
            <m:ctrlPr>
              <w:rPr>
                <w:rFonts w:ascii="Cambria Math" w:hAnsi="Cambria Math"/>
                <w:color w:val="000000" w:themeColor="text1"/>
                <w:szCs w:val="21"/>
                <w:highlight w:val="none"/>
                <w14:textFill>
                  <w14:solidFill>
                    <w14:schemeClr w14:val="tx1"/>
                  </w14:solidFill>
                </w14:textFill>
              </w:rPr>
            </m:ctrlPr>
          </m:dPr>
          <m:e>
            <m:r>
              <m:rPr>
                <m:sty m:val="p"/>
              </m:rPr>
              <w:rPr>
                <w:rFonts w:ascii="Cambria Math" w:hAnsi="Cambria Math"/>
                <w:color w:val="000000" w:themeColor="text1"/>
                <w:szCs w:val="21"/>
                <w:highlight w:val="none"/>
                <w14:textFill>
                  <w14:solidFill>
                    <w14:schemeClr w14:val="tx1"/>
                  </w14:solidFill>
                </w14:textFill>
              </w:rPr>
              <m:t>α</m:t>
            </m:r>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m:t>
        </m:r>
        <m:sSup>
          <m:sSupPr>
            <m:ctrlPr>
              <w:rPr>
                <w:rFonts w:ascii="Cambria Math" w:hAnsi="Cambria Math"/>
                <w:color w:val="000000" w:themeColor="text1"/>
                <w:szCs w:val="21"/>
                <w:highlight w:val="none"/>
                <w14:textFill>
                  <w14:solidFill>
                    <w14:schemeClr w14:val="tx1"/>
                  </w14:solidFill>
                </w14:textFill>
              </w:rPr>
            </m:ctrlPr>
          </m:sSupPr>
          <m:e>
            <m:d>
              <m:dPr>
                <m:ctrlPr>
                  <w:rPr>
                    <w:rFonts w:ascii="Cambria Math" w:hAnsi="Cambria Math"/>
                    <w:color w:val="000000" w:themeColor="text1"/>
                    <w:szCs w:val="21"/>
                    <w:highlight w:val="none"/>
                    <w14:textFill>
                      <w14:solidFill>
                        <w14:schemeClr w14:val="tx1"/>
                      </w14:solidFill>
                    </w14:textFill>
                  </w:rPr>
                </m:ctrlPr>
              </m:dPr>
              <m:e>
                <m:r>
                  <m:rPr>
                    <m:sty m:val="p"/>
                  </m:rPr>
                  <w:rPr>
                    <w:rFonts w:ascii="Cambria Math" w:hAnsi="Cambria Math"/>
                    <w:color w:val="000000" w:themeColor="text1"/>
                    <w:szCs w:val="21"/>
                    <w:highlight w:val="none"/>
                    <w14:textFill>
                      <w14:solidFill>
                        <w14:schemeClr w14:val="tx1"/>
                      </w14:solidFill>
                    </w14:textFill>
                  </w:rPr>
                  <m:t>1+exp</m:t>
                </m:r>
                <m:d>
                  <m:dPr>
                    <m:ctrlPr>
                      <w:rPr>
                        <w:rFonts w:ascii="Cambria Math" w:hAnsi="Cambria Math"/>
                        <w:color w:val="000000" w:themeColor="text1"/>
                        <w:szCs w:val="21"/>
                        <w:highlight w:val="none"/>
                        <w14:textFill>
                          <w14:solidFill>
                            <w14:schemeClr w14:val="tx1"/>
                          </w14:solidFill>
                        </w14:textFill>
                      </w:rPr>
                    </m:ctrlPr>
                  </m:dPr>
                  <m:e>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k</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sub>
                    </m:sSub>
                    <m:r>
                      <m:rPr>
                        <m:sty m:val="p"/>
                      </m:rPr>
                      <w:rPr>
                        <w:rFonts w:ascii="Cambria Math" w:hAnsi="Cambria Math"/>
                        <w:color w:val="000000" w:themeColor="text1"/>
                        <w:szCs w:val="21"/>
                        <w:highlight w:val="none"/>
                        <w14:textFill>
                          <w14:solidFill>
                            <w14:schemeClr w14:val="tx1"/>
                          </w14:solidFill>
                        </w14:textFill>
                      </w:rPr>
                      <m:t>∗</m:t>
                    </m:r>
                    <m:d>
                      <m:dPr>
                        <m:ctrlPr>
                          <w:rPr>
                            <w:rFonts w:ascii="Cambria Math" w:hAnsi="Cambria Math"/>
                            <w:color w:val="000000" w:themeColor="text1"/>
                            <w:szCs w:val="21"/>
                            <w:highlight w:val="none"/>
                            <w14:textFill>
                              <w14:solidFill>
                                <w14:schemeClr w14:val="tx1"/>
                              </w14:solidFill>
                            </w14:textFill>
                          </w:rPr>
                        </m:ctrlPr>
                      </m:dPr>
                      <m:e>
                        <m:r>
                          <m:rPr/>
                          <w:rPr>
                            <w:rFonts w:ascii="Cambria Math" w:hAnsi="Cambria Math"/>
                            <w:color w:val="000000" w:themeColor="text1"/>
                            <w:szCs w:val="21"/>
                            <w:highlight w:val="none"/>
                            <w14:textFill>
                              <w14:solidFill>
                                <w14:schemeClr w14:val="tx1"/>
                              </w14:solidFill>
                            </w14:textFill>
                          </w:rPr>
                          <m:t>α</m:t>
                        </m:r>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w:rPr>
                                <w:rFonts w:ascii="Cambria Math" w:hAnsi="Cambria Math"/>
                                <w:color w:val="000000" w:themeColor="text1"/>
                                <w:szCs w:val="21"/>
                                <w:highlight w:val="none"/>
                                <w14:textFill>
                                  <w14:solidFill>
                                    <w14:schemeClr w14:val="tx1"/>
                                  </w14:solidFill>
                                </w14:textFill>
                              </w:rPr>
                              <m:t>α</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sub>
                        </m:sSub>
                        <m:ctrlPr>
                          <w:rPr>
                            <w:rFonts w:ascii="Cambria Math" w:hAnsi="Cambria Math"/>
                            <w:color w:val="000000" w:themeColor="text1"/>
                            <w:szCs w:val="21"/>
                            <w:highlight w:val="none"/>
                            <w14:textFill>
                              <w14:solidFill>
                                <w14:schemeClr w14:val="tx1"/>
                              </w14:solidFill>
                            </w14:textFill>
                          </w:rPr>
                        </m:ctrlPr>
                      </m:e>
                    </m:d>
                    <m:ctrlPr>
                      <w:rPr>
                        <w:rFonts w:ascii="Cambria Math" w:hAnsi="Cambria Math"/>
                        <w:color w:val="000000" w:themeColor="text1"/>
                        <w:szCs w:val="21"/>
                        <w:highlight w:val="none"/>
                        <w14:textFill>
                          <w14:solidFill>
                            <w14:schemeClr w14:val="tx1"/>
                          </w14:solidFill>
                        </w14:textFill>
                      </w:rPr>
                    </m:ctrlPr>
                  </m:e>
                </m:d>
                <m:ctrlPr>
                  <w:rPr>
                    <w:rFonts w:ascii="Cambria Math" w:hAnsi="Cambria Math"/>
                    <w:color w:val="000000" w:themeColor="text1"/>
                    <w:szCs w:val="21"/>
                    <w:highlight w:val="none"/>
                    <w14:textFill>
                      <w14:solidFill>
                        <w14:schemeClr w14:val="tx1"/>
                      </w14:solidFill>
                    </w14:textFill>
                  </w:rPr>
                </m:ctrlPr>
              </m:e>
            </m:d>
            <m:ctrlPr>
              <w:rPr>
                <w:rFonts w:ascii="Cambria Math" w:hAnsi="Cambria Math"/>
                <w:color w:val="000000" w:themeColor="text1"/>
                <w:szCs w:val="21"/>
                <w:highlight w:val="none"/>
                <w14:textFill>
                  <w14:solidFill>
                    <w14:schemeClr w14:val="tx1"/>
                  </w14:solidFill>
                </w14:textFill>
              </w:rPr>
            </m:ctrlPr>
          </m:e>
          <m:sup>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sup>
        </m:sSup>
      </m:oMath>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……………(A</w:t>
      </w:r>
      <w:r>
        <w:rPr>
          <w:rFonts w:ascii="宋体" w:hAnsi="宋体"/>
          <w:color w:val="000000" w:themeColor="text1"/>
          <w:szCs w:val="21"/>
          <w:highlight w:val="none"/>
          <w14:textFill>
            <w14:solidFill>
              <w14:schemeClr w14:val="tx1"/>
            </w14:solidFill>
          </w14:textFill>
        </w:rPr>
        <w:t>.3)</w:t>
      </w:r>
    </w:p>
    <w:p>
      <w:pPr>
        <w:spacing w:line="276" w:lineRule="auto"/>
        <w:ind w:left="420"/>
        <w:jc w:val="right"/>
        <w:rPr>
          <w:rFonts w:ascii="宋体" w:hAnsi="宋体"/>
          <w:color w:val="000000" w:themeColor="text1"/>
          <w:szCs w:val="21"/>
          <w:highlight w:val="none"/>
          <w14:textFill>
            <w14:solidFill>
              <w14:schemeClr w14:val="tx1"/>
            </w14:solidFill>
          </w14:textFill>
        </w:rPr>
      </w:pPr>
      <m:oMath>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w</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2</m:t>
            </m:r>
            <m:ctrlPr>
              <w:rPr>
                <w:rFonts w:ascii="Cambria Math" w:hAnsi="Cambria Math"/>
                <w:color w:val="000000" w:themeColor="text1"/>
                <w:szCs w:val="21"/>
                <w:highlight w:val="none"/>
                <w14:textFill>
                  <w14:solidFill>
                    <w14:schemeClr w14:val="tx1"/>
                  </w14:solidFill>
                </w14:textFill>
              </w:rPr>
            </m:ctrlPr>
          </m:sub>
        </m:sSub>
        <m:d>
          <m:dPr>
            <m:ctrlPr>
              <w:rPr>
                <w:rFonts w:ascii="Cambria Math" w:hAnsi="Cambria Math"/>
                <w:color w:val="000000" w:themeColor="text1"/>
                <w:szCs w:val="21"/>
                <w:highlight w:val="none"/>
                <w14:textFill>
                  <w14:solidFill>
                    <w14:schemeClr w14:val="tx1"/>
                  </w14:solidFill>
                </w14:textFill>
              </w:rPr>
            </m:ctrlPr>
          </m:dPr>
          <m:e>
            <m:sSub>
              <m:sSubPr>
                <m:ctrlPr>
                  <w:rPr>
                    <w:rFonts w:ascii="Cambria Math" w:hAnsi="Cambria Math"/>
                    <w:i/>
                    <w:iCs/>
                    <w:color w:val="000000" w:themeColor="text1"/>
                    <w:szCs w:val="21"/>
                    <w:highlight w:val="none"/>
                    <w14:textFill>
                      <w14:solidFill>
                        <w14:schemeClr w14:val="tx1"/>
                      </w14:solidFill>
                    </w14:textFill>
                  </w:rPr>
                </m:ctrlPr>
              </m:sSubPr>
              <m:e>
                <m:r>
                  <m:rPr/>
                  <w:rPr>
                    <w:rFonts w:ascii="Cambria Math" w:hAnsi="Cambria Math"/>
                    <w:color w:val="000000" w:themeColor="text1"/>
                    <w:szCs w:val="21"/>
                    <w:highlight w:val="none"/>
                    <w14:textFill>
                      <w14:solidFill>
                        <w14:schemeClr w14:val="tx1"/>
                      </w14:solidFill>
                    </w14:textFill>
                  </w:rPr>
                  <m:t>d</m:t>
                </m:r>
                <m:ctrlPr>
                  <w:rPr>
                    <w:rFonts w:ascii="Cambria Math" w:hAnsi="Cambria Math"/>
                    <w:i/>
                    <w:iCs/>
                    <w:color w:val="000000" w:themeColor="text1"/>
                    <w:szCs w:val="21"/>
                    <w:highlight w:val="none"/>
                    <w14:textFill>
                      <w14:solidFill>
                        <w14:schemeClr w14:val="tx1"/>
                      </w14:solidFill>
                    </w14:textFill>
                  </w:rPr>
                </m:ctrlPr>
              </m:e>
              <m:sub>
                <m:r>
                  <m:rPr>
                    <m:sty m:val="p"/>
                  </m:rPr>
                  <w:rPr>
                    <w:rFonts w:hint="eastAsia" w:ascii="Cambria Math" w:hAnsi="Cambria Math"/>
                    <w:color w:val="000000" w:themeColor="text1"/>
                    <w:szCs w:val="21"/>
                    <w:highlight w:val="none"/>
                    <w14:textFill>
                      <w14:solidFill>
                        <w14:schemeClr w14:val="tx1"/>
                      </w14:solidFill>
                    </w14:textFill>
                  </w:rPr>
                  <m:t>max</m:t>
                </m:r>
                <m:ctrlPr>
                  <w:rPr>
                    <w:rFonts w:ascii="Cambria Math" w:hAnsi="Cambria Math"/>
                    <w:i/>
                    <w:iCs/>
                    <w:color w:val="000000" w:themeColor="text1"/>
                    <w:szCs w:val="21"/>
                    <w:highlight w:val="none"/>
                    <w14:textFill>
                      <w14:solidFill>
                        <w14:schemeClr w14:val="tx1"/>
                      </w14:solidFill>
                    </w14:textFill>
                  </w:rPr>
                </m:ctrlPr>
              </m:sub>
            </m:sSub>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=1−min</m:t>
        </m:r>
        <m:d>
          <m:dPr>
            <m:ctrlPr>
              <w:rPr>
                <w:rFonts w:ascii="Cambria Math" w:hAnsi="Cambria Math"/>
                <w:color w:val="000000" w:themeColor="text1"/>
                <w:szCs w:val="21"/>
                <w:highlight w:val="none"/>
                <w14:textFill>
                  <w14:solidFill>
                    <w14:schemeClr w14:val="tx1"/>
                  </w14:solidFill>
                </w14:textFill>
              </w:rPr>
            </m:ctrlPr>
          </m:dPr>
          <m:e>
            <m:sSub>
              <m:sSubPr>
                <m:ctrlPr>
                  <w:rPr>
                    <w:rFonts w:ascii="Cambria Math" w:hAnsi="Cambria Math"/>
                    <w:color w:val="000000" w:themeColor="text1"/>
                    <w:szCs w:val="21"/>
                    <w:highlight w:val="none"/>
                    <w14:textFill>
                      <w14:solidFill>
                        <w14:schemeClr w14:val="tx1"/>
                      </w14:solidFill>
                    </w14:textFill>
                  </w:rPr>
                </m:ctrlPr>
              </m:sSubPr>
              <m:e>
                <m:r>
                  <m:rPr/>
                  <w:rPr>
                    <w:rFonts w:ascii="Cambria Math" w:hAnsi="Cambria Math"/>
                    <w:color w:val="000000" w:themeColor="text1"/>
                    <w:szCs w:val="21"/>
                    <w:highlight w:val="none"/>
                    <w14:textFill>
                      <w14:solidFill>
                        <w14:schemeClr w14:val="tx1"/>
                      </w14:solidFill>
                    </w14:textFill>
                  </w:rPr>
                  <m:t>d</m:t>
                </m:r>
                <m:ctrlPr>
                  <w:rPr>
                    <w:rFonts w:ascii="Cambria Math" w:hAnsi="Cambria Math"/>
                    <w:color w:val="000000" w:themeColor="text1"/>
                    <w:szCs w:val="21"/>
                    <w:highlight w:val="none"/>
                    <w14:textFill>
                      <w14:solidFill>
                        <w14:schemeClr w14:val="tx1"/>
                      </w14:solidFill>
                    </w14:textFill>
                  </w:rPr>
                </m:ctrlPr>
              </m:e>
              <m:sub>
                <m:r>
                  <m:rPr>
                    <m:sty m:val="p"/>
                  </m:rPr>
                  <w:rPr>
                    <w:rFonts w:hint="eastAsia" w:ascii="Cambria Math" w:hAnsi="Cambria Math"/>
                    <w:color w:val="000000" w:themeColor="text1"/>
                    <w:szCs w:val="21"/>
                    <w:highlight w:val="none"/>
                    <w14:textFill>
                      <w14:solidFill>
                        <w14:schemeClr w14:val="tx1"/>
                      </w14:solidFill>
                    </w14:textFill>
                  </w:rPr>
                  <m:t>max</m:t>
                </m:r>
                <m:ctrlPr>
                  <w:rPr>
                    <w:rFonts w:ascii="Cambria Math" w:hAnsi="Cambria Math"/>
                    <w:color w:val="000000" w:themeColor="text1"/>
                    <w:szCs w:val="21"/>
                    <w:highlight w:val="none"/>
                    <w14:textFill>
                      <w14:solidFill>
                        <w14:schemeClr w14:val="tx1"/>
                      </w14:solidFill>
                    </w14:textFill>
                  </w:rPr>
                </m:ctrlPr>
              </m:sub>
            </m:sSub>
            <m:r>
              <m:rPr>
                <m:lit/>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w:rPr>
                    <w:rFonts w:ascii="Cambria Math" w:hAnsi="Cambria Math"/>
                    <w:color w:val="000000" w:themeColor="text1"/>
                    <w:szCs w:val="21"/>
                    <w:highlight w:val="none"/>
                    <w14:textFill>
                      <w14:solidFill>
                        <w14:schemeClr w14:val="tx1"/>
                      </w14:solidFill>
                    </w14:textFill>
                  </w:rPr>
                  <m:t>d</m:t>
                </m:r>
                <m:ctrlPr>
                  <w:rPr>
                    <w:rFonts w:ascii="Cambria Math" w:hAnsi="Cambria Math"/>
                    <w:color w:val="000000" w:themeColor="text1"/>
                    <w:szCs w:val="21"/>
                    <w:highlight w:val="none"/>
                    <w14:textFill>
                      <w14:solidFill>
                        <w14:schemeClr w14:val="tx1"/>
                      </w14:solidFill>
                    </w14:textFill>
                  </w:rPr>
                </m:ctrlPr>
              </m:e>
              <m:sub>
                <m:r>
                  <m:rPr>
                    <m:sty m:val="p"/>
                  </m:rPr>
                  <w:rPr>
                    <w:rFonts w:hint="eastAsia" w:ascii="Cambria Math" w:hAnsi="Cambria Math"/>
                    <w:color w:val="000000" w:themeColor="text1"/>
                    <w:szCs w:val="21"/>
                    <w:highlight w:val="none"/>
                    <w14:textFill>
                      <w14:solidFill>
                        <w14:schemeClr w14:val="tx1"/>
                      </w14:solidFill>
                    </w14:textFill>
                  </w:rPr>
                  <m:t>ep</m:t>
                </m:r>
                <m:ctrlPr>
                  <w:rPr>
                    <w:rFonts w:ascii="Cambria Math" w:hAnsi="Cambria Math"/>
                    <w:color w:val="000000" w:themeColor="text1"/>
                    <w:szCs w:val="21"/>
                    <w:highlight w:val="none"/>
                    <w14:textFill>
                      <w14:solidFill>
                        <w14:schemeClr w14:val="tx1"/>
                      </w14:solidFill>
                    </w14:textFill>
                  </w:rPr>
                </m:ctrlPr>
              </m:sub>
            </m:sSub>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e>
        </m:d>
      </m:oMath>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……………(A</w:t>
      </w:r>
      <w:r>
        <w:rPr>
          <w:rFonts w:ascii="宋体" w:hAnsi="宋体"/>
          <w:color w:val="000000" w:themeColor="text1"/>
          <w:szCs w:val="21"/>
          <w:highlight w:val="none"/>
          <w14:textFill>
            <w14:solidFill>
              <w14:schemeClr w14:val="tx1"/>
            </w14:solidFill>
          </w14:textFill>
        </w:rPr>
        <w:t>.4)</w:t>
      </w:r>
    </w:p>
    <w:p>
      <w:pPr>
        <w:spacing w:line="276" w:lineRule="auto"/>
        <w:ind w:left="420"/>
        <w:jc w:val="right"/>
        <w:rPr>
          <w:rFonts w:ascii="宋体" w:hAnsi="宋体"/>
          <w:color w:val="000000" w:themeColor="text1"/>
          <w:szCs w:val="21"/>
          <w:highlight w:val="none"/>
          <w14:textFill>
            <w14:solidFill>
              <w14:schemeClr w14:val="tx1"/>
            </w14:solidFill>
          </w14:textFill>
        </w:rPr>
      </w:pPr>
      <m:oMath>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w</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3</m:t>
            </m:r>
            <m:ctrlPr>
              <w:rPr>
                <w:rFonts w:ascii="Cambria Math" w:hAnsi="Cambria Math"/>
                <w:color w:val="000000" w:themeColor="text1"/>
                <w:szCs w:val="21"/>
                <w:highlight w:val="none"/>
                <w14:textFill>
                  <w14:solidFill>
                    <w14:schemeClr w14:val="tx1"/>
                  </w14:solidFill>
                </w14:textFill>
              </w:rPr>
            </m:ctrlPr>
          </m:sub>
        </m:sSub>
        <m:d>
          <m:dPr>
            <m:ctrlPr>
              <w:rPr>
                <w:rFonts w:ascii="Cambria Math" w:hAnsi="Cambria Math"/>
                <w:color w:val="000000" w:themeColor="text1"/>
                <w:szCs w:val="21"/>
                <w:highlight w:val="none"/>
                <w14:textFill>
                  <w14:solidFill>
                    <w14:schemeClr w14:val="tx1"/>
                  </w14:solidFill>
                </w14:textFill>
              </w:rPr>
            </m:ctrlPr>
          </m:dPr>
          <m:e>
            <m:r>
              <m:rPr/>
              <w:rPr>
                <w:rFonts w:ascii="Cambria Math" w:hAnsi="Cambria Math"/>
                <w:color w:val="000000" w:themeColor="text1"/>
                <w:szCs w:val="21"/>
                <w:highlight w:val="none"/>
                <w14:textFill>
                  <w14:solidFill>
                    <w14:schemeClr w14:val="tx1"/>
                  </w14:solidFill>
                </w14:textFill>
              </w:rPr>
              <m:t>α</m:t>
            </m:r>
            <m:ctrlPr>
              <w:rPr>
                <w:rFonts w:ascii="Cambria Math" w:hAnsi="Cambria Math"/>
                <w:color w:val="000000" w:themeColor="text1"/>
                <w:szCs w:val="21"/>
                <w:highlight w:val="none"/>
                <w14:textFill>
                  <w14:solidFill>
                    <w14:schemeClr w14:val="tx1"/>
                  </w14:solidFill>
                </w14:textFill>
              </w:rPr>
            </m:ctrlPr>
          </m:e>
        </m:d>
        <m:r>
          <m:rPr>
            <m:sty m:val="p"/>
          </m:rPr>
          <w:rPr>
            <w:rFonts w:ascii="Cambria Math" w:hAnsi="Cambria Math"/>
            <w:color w:val="000000" w:themeColor="text1"/>
            <w:szCs w:val="21"/>
            <w:highlight w:val="none"/>
            <w14:textFill>
              <w14:solidFill>
                <w14:schemeClr w14:val="tx1"/>
              </w14:solidFill>
            </w14:textFill>
          </w:rPr>
          <m:t>=1−</m:t>
        </m:r>
        <m:sSup>
          <m:sSupPr>
            <m:ctrlPr>
              <w:rPr>
                <w:rFonts w:ascii="Cambria Math" w:hAnsi="Cambria Math"/>
                <w:color w:val="000000" w:themeColor="text1"/>
                <w:szCs w:val="21"/>
                <w:highlight w:val="none"/>
                <w14:textFill>
                  <w14:solidFill>
                    <w14:schemeClr w14:val="tx1"/>
                  </w14:solidFill>
                </w14:textFill>
              </w:rPr>
            </m:ctrlPr>
          </m:sSupPr>
          <m:e>
            <m:d>
              <m:dPr>
                <m:ctrlPr>
                  <w:rPr>
                    <w:rFonts w:ascii="Cambria Math" w:hAnsi="Cambria Math"/>
                    <w:color w:val="000000" w:themeColor="text1"/>
                    <w:szCs w:val="21"/>
                    <w:highlight w:val="none"/>
                    <w14:textFill>
                      <w14:solidFill>
                        <w14:schemeClr w14:val="tx1"/>
                      </w14:solidFill>
                    </w14:textFill>
                  </w:rPr>
                </m:ctrlPr>
              </m:dPr>
              <m:e>
                <m:r>
                  <m:rPr>
                    <m:sty m:val="p"/>
                  </m:rPr>
                  <w:rPr>
                    <w:rFonts w:ascii="Cambria Math" w:hAnsi="Cambria Math"/>
                    <w:color w:val="000000" w:themeColor="text1"/>
                    <w:szCs w:val="21"/>
                    <w:highlight w:val="none"/>
                    <w14:textFill>
                      <w14:solidFill>
                        <w14:schemeClr w14:val="tx1"/>
                      </w14:solidFill>
                    </w14:textFill>
                  </w:rPr>
                  <m:t>1+exp</m:t>
                </m:r>
                <m:d>
                  <m:dPr>
                    <m:ctrlPr>
                      <w:rPr>
                        <w:rFonts w:ascii="Cambria Math" w:hAnsi="Cambria Math"/>
                        <w:color w:val="000000" w:themeColor="text1"/>
                        <w:szCs w:val="21"/>
                        <w:highlight w:val="none"/>
                        <w14:textFill>
                          <w14:solidFill>
                            <w14:schemeClr w14:val="tx1"/>
                          </w14:solidFill>
                        </w14:textFill>
                      </w:rPr>
                    </m:ctrlPr>
                  </m:dPr>
                  <m:e>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color w:val="000000" w:themeColor="text1"/>
                            <w:szCs w:val="21"/>
                            <w:highlight w:val="none"/>
                            <w14:textFill>
                              <w14:solidFill>
                                <w14:schemeClr w14:val="tx1"/>
                              </w14:solidFill>
                            </w14:textFill>
                          </w:rPr>
                        </m:ctrlPr>
                      </m:sSubPr>
                      <m:e>
                        <m:r>
                          <m:rPr>
                            <m:sty m:val="p"/>
                          </m:rPr>
                          <w:rPr>
                            <w:rFonts w:ascii="Cambria Math" w:hAnsi="Cambria Math"/>
                            <w:color w:val="000000" w:themeColor="text1"/>
                            <w:szCs w:val="21"/>
                            <w:highlight w:val="none"/>
                            <w14:textFill>
                              <w14:solidFill>
                                <w14:schemeClr w14:val="tx1"/>
                              </w14:solidFill>
                            </w14:textFill>
                          </w:rPr>
                          <m:t>k</m:t>
                        </m:r>
                        <m:ctrlPr>
                          <w:rPr>
                            <w:rFonts w:ascii="Cambria Math" w:hAnsi="Cambria Math"/>
                            <w:color w:val="000000" w:themeColor="text1"/>
                            <w:szCs w:val="21"/>
                            <w:highlight w:val="none"/>
                            <w14:textFill>
                              <w14:solidFill>
                                <w14:schemeClr w14:val="tx1"/>
                              </w14:solidFill>
                            </w14:textFill>
                          </w:rPr>
                        </m:ctrlPr>
                      </m:e>
                      <m:sub>
                        <m:r>
                          <m:rPr>
                            <m:sty m:val="p"/>
                          </m:rPr>
                          <w:rPr>
                            <w:rFonts w:ascii="Cambria Math" w:hAnsi="Cambria Math"/>
                            <w:color w:val="000000" w:themeColor="text1"/>
                            <w:szCs w:val="21"/>
                            <w:highlight w:val="none"/>
                            <w14:textFill>
                              <w14:solidFill>
                                <w14:schemeClr w14:val="tx1"/>
                              </w14:solidFill>
                            </w14:textFill>
                          </w:rPr>
                          <m:t>3</m:t>
                        </m:r>
                        <m:ctrlPr>
                          <w:rPr>
                            <w:rFonts w:ascii="Cambria Math" w:hAnsi="Cambria Math"/>
                            <w:color w:val="000000" w:themeColor="text1"/>
                            <w:szCs w:val="21"/>
                            <w:highlight w:val="none"/>
                            <w14:textFill>
                              <w14:solidFill>
                                <w14:schemeClr w14:val="tx1"/>
                              </w14:solidFill>
                            </w14:textFill>
                          </w:rPr>
                        </m:ctrlPr>
                      </m:sub>
                    </m:sSub>
                    <m:r>
                      <m:rPr>
                        <m:sty m:val="p"/>
                      </m:rPr>
                      <w:rPr>
                        <w:rFonts w:ascii="Cambria Math" w:hAnsi="Cambria Math"/>
                        <w:color w:val="000000" w:themeColor="text1"/>
                        <w:szCs w:val="21"/>
                        <w:highlight w:val="none"/>
                        <w14:textFill>
                          <w14:solidFill>
                            <w14:schemeClr w14:val="tx1"/>
                          </w14:solidFill>
                        </w14:textFill>
                      </w:rPr>
                      <m:t>∗</m:t>
                    </m:r>
                    <m:d>
                      <m:dPr>
                        <m:ctrlPr>
                          <w:rPr>
                            <w:rFonts w:ascii="Cambria Math" w:hAnsi="Cambria Math"/>
                            <w:color w:val="000000" w:themeColor="text1"/>
                            <w:szCs w:val="21"/>
                            <w:highlight w:val="none"/>
                            <w14:textFill>
                              <w14:solidFill>
                                <w14:schemeClr w14:val="tx1"/>
                              </w14:solidFill>
                            </w14:textFill>
                          </w:rPr>
                        </m:ctrlPr>
                      </m:dPr>
                      <m:e>
                        <m:r>
                          <m:rPr/>
                          <w:rPr>
                            <w:rFonts w:ascii="Cambria Math" w:hAnsi="Cambria Math"/>
                            <w:color w:val="000000" w:themeColor="text1"/>
                            <w:szCs w:val="21"/>
                            <w:highlight w:val="none"/>
                            <w14:textFill>
                              <w14:solidFill>
                                <w14:schemeClr w14:val="tx1"/>
                              </w14:solidFill>
                            </w14:textFill>
                          </w:rPr>
                          <m:t>α</m:t>
                        </m:r>
                        <m:r>
                          <m:rPr>
                            <m:sty m:val="p"/>
                          </m:rPr>
                          <w:rPr>
                            <w:rFonts w:ascii="Cambria Math" w:hAnsi="Cambria Math"/>
                            <w:color w:val="000000" w:themeColor="text1"/>
                            <w:szCs w:val="21"/>
                            <w:highlight w:val="none"/>
                            <w14:textFill>
                              <w14:solidFill>
                                <w14:schemeClr w14:val="tx1"/>
                              </w14:solidFill>
                            </w14:textFill>
                          </w:rPr>
                          <m:t>−</m:t>
                        </m:r>
                        <m:sSub>
                          <m:sSubPr>
                            <m:ctrlPr>
                              <w:rPr>
                                <w:rFonts w:ascii="Cambria Math" w:hAnsi="Cambria Math"/>
                                <w:i/>
                                <w:iCs/>
                                <w:color w:val="000000" w:themeColor="text1"/>
                                <w:szCs w:val="21"/>
                                <w:highlight w:val="none"/>
                                <w14:textFill>
                                  <w14:solidFill>
                                    <w14:schemeClr w14:val="tx1"/>
                                  </w14:solidFill>
                                </w14:textFill>
                              </w:rPr>
                            </m:ctrlPr>
                          </m:sSubPr>
                          <m:e>
                            <m:r>
                              <m:rPr/>
                              <w:rPr>
                                <w:rFonts w:ascii="Cambria Math" w:hAnsi="Cambria Math"/>
                                <w:color w:val="000000" w:themeColor="text1"/>
                                <w:szCs w:val="21"/>
                                <w:highlight w:val="none"/>
                                <w14:textFill>
                                  <w14:solidFill>
                                    <w14:schemeClr w14:val="tx1"/>
                                  </w14:solidFill>
                                </w14:textFill>
                              </w:rPr>
                              <m:t>α</m:t>
                            </m:r>
                            <m:ctrlPr>
                              <w:rPr>
                                <w:rFonts w:ascii="Cambria Math" w:hAnsi="Cambria Math"/>
                                <w:i/>
                                <w:iCs/>
                                <w:color w:val="000000" w:themeColor="text1"/>
                                <w:szCs w:val="21"/>
                                <w:highlight w:val="none"/>
                                <w14:textFill>
                                  <w14:solidFill>
                                    <w14:schemeClr w14:val="tx1"/>
                                  </w14:solidFill>
                                </w14:textFill>
                              </w:rPr>
                            </m:ctrlPr>
                          </m:e>
                          <m:sub>
                            <m:r>
                              <m:rPr/>
                              <w:rPr>
                                <w:rFonts w:ascii="Cambria Math" w:hAnsi="Cambria Math"/>
                                <w:color w:val="000000" w:themeColor="text1"/>
                                <w:szCs w:val="21"/>
                                <w:highlight w:val="none"/>
                                <w14:textFill>
                                  <w14:solidFill>
                                    <w14:schemeClr w14:val="tx1"/>
                                  </w14:solidFill>
                                </w14:textFill>
                              </w:rPr>
                              <m:t>3</m:t>
                            </m:r>
                            <m:ctrlPr>
                              <w:rPr>
                                <w:rFonts w:ascii="Cambria Math" w:hAnsi="Cambria Math"/>
                                <w:i/>
                                <w:iCs/>
                                <w:color w:val="000000" w:themeColor="text1"/>
                                <w:szCs w:val="21"/>
                                <w:highlight w:val="none"/>
                                <w14:textFill>
                                  <w14:solidFill>
                                    <w14:schemeClr w14:val="tx1"/>
                                  </w14:solidFill>
                                </w14:textFill>
                              </w:rPr>
                            </m:ctrlPr>
                          </m:sub>
                        </m:sSub>
                        <m:ctrlPr>
                          <w:rPr>
                            <w:rFonts w:ascii="Cambria Math" w:hAnsi="Cambria Math"/>
                            <w:color w:val="000000" w:themeColor="text1"/>
                            <w:szCs w:val="21"/>
                            <w:highlight w:val="none"/>
                            <w14:textFill>
                              <w14:solidFill>
                                <w14:schemeClr w14:val="tx1"/>
                              </w14:solidFill>
                            </w14:textFill>
                          </w:rPr>
                        </m:ctrlPr>
                      </m:e>
                    </m:d>
                    <m:ctrlPr>
                      <w:rPr>
                        <w:rFonts w:ascii="Cambria Math" w:hAnsi="Cambria Math"/>
                        <w:color w:val="000000" w:themeColor="text1"/>
                        <w:szCs w:val="21"/>
                        <w:highlight w:val="none"/>
                        <w14:textFill>
                          <w14:solidFill>
                            <w14:schemeClr w14:val="tx1"/>
                          </w14:solidFill>
                        </w14:textFill>
                      </w:rPr>
                    </m:ctrlPr>
                  </m:e>
                </m:d>
                <m:ctrlPr>
                  <w:rPr>
                    <w:rFonts w:ascii="Cambria Math" w:hAnsi="Cambria Math"/>
                    <w:color w:val="000000" w:themeColor="text1"/>
                    <w:szCs w:val="21"/>
                    <w:highlight w:val="none"/>
                    <w14:textFill>
                      <w14:solidFill>
                        <w14:schemeClr w14:val="tx1"/>
                      </w14:solidFill>
                    </w14:textFill>
                  </w:rPr>
                </m:ctrlPr>
              </m:e>
            </m:d>
            <m:ctrlPr>
              <w:rPr>
                <w:rFonts w:ascii="Cambria Math" w:hAnsi="Cambria Math"/>
                <w:color w:val="000000" w:themeColor="text1"/>
                <w:szCs w:val="21"/>
                <w:highlight w:val="none"/>
                <w14:textFill>
                  <w14:solidFill>
                    <w14:schemeClr w14:val="tx1"/>
                  </w14:solidFill>
                </w14:textFill>
              </w:rPr>
            </m:ctrlPr>
          </m:e>
          <m:sup>
            <m:r>
              <m:rPr>
                <m:sty m:val="p"/>
              </m:rPr>
              <w:rPr>
                <w:rFonts w:ascii="Cambria Math" w:hAnsi="Cambria Math"/>
                <w:color w:val="000000" w:themeColor="text1"/>
                <w:szCs w:val="21"/>
                <w:highlight w:val="none"/>
                <w14:textFill>
                  <w14:solidFill>
                    <w14:schemeClr w14:val="tx1"/>
                  </w14:solidFill>
                </w14:textFill>
              </w:rPr>
              <m:t>−1</m:t>
            </m:r>
            <m:ctrlPr>
              <w:rPr>
                <w:rFonts w:ascii="Cambria Math" w:hAnsi="Cambria Math"/>
                <w:color w:val="000000" w:themeColor="text1"/>
                <w:szCs w:val="21"/>
                <w:highlight w:val="none"/>
                <w14:textFill>
                  <w14:solidFill>
                    <w14:schemeClr w14:val="tx1"/>
                  </w14:solidFill>
                </w14:textFill>
              </w:rPr>
            </m:ctrlPr>
          </m:sup>
        </m:sSup>
      </m:oMath>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…………(A</w:t>
      </w:r>
      <w:r>
        <w:rPr>
          <w:rFonts w:ascii="宋体" w:hAnsi="宋体"/>
          <w:color w:val="000000" w:themeColor="text1"/>
          <w:szCs w:val="21"/>
          <w:highlight w:val="none"/>
          <w14:textFill>
            <w14:solidFill>
              <w14:schemeClr w14:val="tx1"/>
            </w14:solidFill>
          </w14:textFill>
        </w:rPr>
        <w:t>.5)</w:t>
      </w:r>
    </w:p>
    <w:p>
      <w:pPr>
        <w:spacing w:line="276" w:lineRule="auto"/>
        <w:ind w:left="4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式中：</w:t>
      </w:r>
    </w:p>
    <w:p>
      <w:pPr>
        <w:spacing w:line="276"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ascii="宋体" w:hAnsi="宋体"/>
          <w:color w:val="000000" w:themeColor="text1"/>
          <w:sz w:val="24"/>
          <w:highlight w:val="none"/>
          <w14:textFill>
            <w14:solidFill>
              <w14:schemeClr w14:val="tx1"/>
            </w14:solidFill>
          </w14:textFill>
        </w:rPr>
        <w:t xml:space="preserve">    </w:t>
      </w:r>
      <w:r>
        <w:rPr>
          <w:rFonts w:ascii="宋体" w:hAnsi="宋体"/>
          <w:b/>
          <w:bCs/>
          <w:color w:val="000000" w:themeColor="text1"/>
          <w:szCs w:val="21"/>
          <w:highlight w:val="none"/>
          <w14:textFill>
            <w14:solidFill>
              <w14:schemeClr w14:val="tx1"/>
            </w14:solidFill>
          </w14:textFill>
        </w:rPr>
        <w:softHyphen/>
      </w:r>
      <w:r>
        <w:rPr>
          <w:rFonts w:ascii="宋体" w:hAnsi="宋体"/>
          <w:b/>
          <w:bCs/>
          <w:color w:val="000000" w:themeColor="text1"/>
          <w:szCs w:val="21"/>
          <w:highlight w:val="none"/>
          <w14:textFill>
            <w14:solidFill>
              <w14:schemeClr w14:val="tx1"/>
            </w14:solidFill>
          </w14:textFill>
        </w:rPr>
        <w:softHyphen/>
      </w:r>
      <w:r>
        <w:rPr>
          <w:rFonts w:ascii="宋体" w:hAnsi="宋体"/>
          <w:b/>
          <w:bCs/>
          <w:color w:val="000000" w:themeColor="text1"/>
          <w:szCs w:val="21"/>
          <w:highlight w:val="none"/>
          <w14:textFill>
            <w14:solidFill>
              <w14:schemeClr w14:val="tx1"/>
            </w14:solidFill>
          </w14:textFill>
        </w:rPr>
        <w:softHyphen/>
      </w:r>
      <m:oMath>
        <m:r>
          <m:rPr/>
          <w:rPr>
            <w:rFonts w:ascii="Cambria Math" w:hAnsi="Cambria Math"/>
            <w:color w:val="000000" w:themeColor="text1"/>
            <w:highlight w:val="none"/>
            <w14:textFill>
              <w14:solidFill>
                <w14:schemeClr w14:val="tx1"/>
              </w14:solidFill>
            </w14:textFill>
          </w:rPr>
          <m:t>α</m:t>
        </m:r>
      </m:oMath>
      <w:r>
        <w:rPr>
          <w:rFonts w:hint="eastAsia" w:ascii="宋体" w:hAnsi="宋体"/>
          <w:b/>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观测视角</w:t>
      </w:r>
      <m:oMath>
        <m:sSub>
          <m:sSubPr>
            <m:ctrlPr>
              <w:rPr>
                <w:rFonts w:ascii="Cambria Math" w:hAnsi="Cambria Math"/>
                <w:b/>
                <w:bCs/>
                <w:i/>
                <w:color w:val="000000" w:themeColor="text1"/>
                <w:highlight w:val="none"/>
                <w14:textFill>
                  <w14:solidFill>
                    <w14:schemeClr w14:val="tx1"/>
                  </w14:solidFill>
                </w14:textFill>
              </w:rPr>
            </m:ctrlPr>
          </m:sSubPr>
          <m:e>
            <m:r>
              <m:rPr>
                <m:sty m:val="bi"/>
              </m:rPr>
              <w:rPr>
                <w:rFonts w:hint="eastAsia" w:ascii="Cambria Math" w:hAnsi="Cambria Math"/>
                <w:color w:val="000000" w:themeColor="text1"/>
                <w:highlight w:val="none"/>
                <w14:textFill>
                  <w14:solidFill>
                    <w14:schemeClr w14:val="tx1"/>
                  </w14:solidFill>
                </w14:textFill>
              </w:rPr>
              <m:t>v</m:t>
            </m:r>
            <m:ctrlPr>
              <w:rPr>
                <w:rFonts w:ascii="Cambria Math" w:hAnsi="Cambria Math"/>
                <w:b/>
                <w:bCs/>
                <w:i/>
                <w:color w:val="000000" w:themeColor="text1"/>
                <w:highlight w:val="none"/>
                <w14:textFill>
                  <w14:solidFill>
                    <w14:schemeClr w14:val="tx1"/>
                  </w14:solidFill>
                </w14:textFill>
              </w:rPr>
            </m:ctrlPr>
          </m:e>
          <m:sub>
            <m:r>
              <m:rPr>
                <m:sty m:val="bi"/>
              </m:rPr>
              <w:rPr>
                <w:rFonts w:ascii="Cambria Math" w:hAnsi="Cambria Math"/>
                <w:color w:val="000000" w:themeColor="text1"/>
                <w:highlight w:val="none"/>
                <w14:textFill>
                  <w14:solidFill>
                    <w14:schemeClr w14:val="tx1"/>
                  </w14:solidFill>
                </w14:textFill>
              </w:rPr>
              <m:t>1</m:t>
            </m:r>
            <m:ctrlPr>
              <w:rPr>
                <w:rFonts w:ascii="Cambria Math" w:hAnsi="Cambria Math"/>
                <w:b/>
                <w:bCs/>
                <w:i/>
                <w:color w:val="000000" w:themeColor="text1"/>
                <w:highlight w:val="none"/>
                <w14:textFill>
                  <w14:solidFill>
                    <w14:schemeClr w14:val="tx1"/>
                  </w14:solidFill>
                </w14:textFill>
              </w:rPr>
            </m:ctrlPr>
          </m:sub>
        </m:sSub>
      </m:oMath>
      <w:r>
        <w:rPr>
          <w:rFonts w:hint="eastAsia"/>
          <w:color w:val="000000" w:themeColor="text1"/>
          <w:highlight w:val="none"/>
          <w14:textFill>
            <w14:solidFill>
              <w14:schemeClr w14:val="tx1"/>
            </w14:solidFill>
          </w14:textFill>
        </w:rPr>
        <w:t>和</w:t>
      </w:r>
      <m:oMath>
        <m:sSub>
          <m:sSubPr>
            <m:ctrlPr>
              <w:rPr>
                <w:rFonts w:ascii="Cambria Math" w:hAnsi="Cambria Math"/>
                <w:b/>
                <w:bCs/>
                <w:i/>
                <w:color w:val="000000" w:themeColor="text1"/>
                <w:highlight w:val="none"/>
                <w14:textFill>
                  <w14:solidFill>
                    <w14:schemeClr w14:val="tx1"/>
                  </w14:solidFill>
                </w14:textFill>
              </w:rPr>
            </m:ctrlPr>
          </m:sSubPr>
          <m:e>
            <m:r>
              <m:rPr>
                <m:sty m:val="bi"/>
              </m:rPr>
              <w:rPr>
                <w:rFonts w:hint="eastAsia" w:ascii="Cambria Math" w:hAnsi="Cambria Math"/>
                <w:color w:val="000000" w:themeColor="text1"/>
                <w:highlight w:val="none"/>
                <w14:textFill>
                  <w14:solidFill>
                    <w14:schemeClr w14:val="tx1"/>
                  </w14:solidFill>
                </w14:textFill>
              </w:rPr>
              <m:t>v</m:t>
            </m:r>
            <m:ctrlPr>
              <w:rPr>
                <w:rFonts w:ascii="Cambria Math" w:hAnsi="Cambria Math"/>
                <w:b/>
                <w:bCs/>
                <w:i/>
                <w:color w:val="000000" w:themeColor="text1"/>
                <w:highlight w:val="none"/>
                <w14:textFill>
                  <w14:solidFill>
                    <w14:schemeClr w14:val="tx1"/>
                  </w14:solidFill>
                </w14:textFill>
              </w:rPr>
            </m:ctrlPr>
          </m:e>
          <m:sub>
            <m:r>
              <m:rPr>
                <m:sty m:val="bi"/>
              </m:rPr>
              <w:rPr>
                <w:rFonts w:ascii="Cambria Math" w:hAnsi="Cambria Math"/>
                <w:color w:val="000000" w:themeColor="text1"/>
                <w:highlight w:val="none"/>
                <w14:textFill>
                  <w14:solidFill>
                    <w14:schemeClr w14:val="tx1"/>
                  </w14:solidFill>
                </w14:textFill>
              </w:rPr>
              <m:t>2</m:t>
            </m:r>
            <m:ctrlPr>
              <w:rPr>
                <w:rFonts w:ascii="Cambria Math" w:hAnsi="Cambria Math"/>
                <w:b/>
                <w:bCs/>
                <w:i/>
                <w:color w:val="000000" w:themeColor="text1"/>
                <w:highlight w:val="none"/>
                <w14:textFill>
                  <w14:solidFill>
                    <w14:schemeClr w14:val="tx1"/>
                  </w14:solidFill>
                </w14:textFill>
              </w:rPr>
            </m:ctrlPr>
          </m:sub>
        </m:sSub>
      </m:oMath>
      <w:r>
        <w:rPr>
          <w:rFonts w:hint="eastAsia" w:ascii="宋体" w:hAnsi="宋体"/>
          <w:color w:val="000000" w:themeColor="text1"/>
          <w:szCs w:val="21"/>
          <w:highlight w:val="none"/>
          <w14:textFill>
            <w14:solidFill>
              <w14:schemeClr w14:val="tx1"/>
            </w14:solidFill>
          </w14:textFill>
        </w:rPr>
        <w:t>关于采样点</w:t>
      </w:r>
      <m:oMath>
        <m:r>
          <m:rPr>
            <m:sty m:val="bi"/>
          </m:rPr>
          <w:rPr>
            <w:rFonts w:hint="eastAsia" w:ascii="Cambria Math" w:hAnsi="Cambria Math"/>
            <w:color w:val="000000" w:themeColor="text1"/>
            <w:highlight w:val="none"/>
            <w14:textFill>
              <w14:solidFill>
                <w14:schemeClr w14:val="tx1"/>
              </w14:solidFill>
            </w14:textFill>
          </w:rPr>
          <m:t>s</m:t>
        </m:r>
      </m:oMath>
      <w:r>
        <w:rPr>
          <w:rFonts w:hint="eastAsia" w:ascii="宋体" w:hAnsi="宋体"/>
          <w:bCs/>
          <w:color w:val="000000" w:themeColor="text1"/>
          <w:highlight w:val="none"/>
          <w14:textFill>
            <w14:solidFill>
              <w14:schemeClr w14:val="tx1"/>
            </w14:solidFill>
          </w14:textFill>
        </w:rPr>
        <w:t>的交会角</w:t>
      </w:r>
      <w:r>
        <w:rPr>
          <w:rFonts w:hint="eastAsia" w:ascii="宋体" w:hAnsi="宋体"/>
          <w:color w:val="000000" w:themeColor="text1"/>
          <w:szCs w:val="21"/>
          <w:highlight w:val="none"/>
          <w14:textFill>
            <w14:solidFill>
              <w14:schemeClr w14:val="tx1"/>
            </w14:solidFill>
          </w14:textFill>
        </w:rPr>
        <w:t>；</w:t>
      </w:r>
    </w:p>
    <w:p>
      <w:pPr>
        <w:spacing w:line="276" w:lineRule="auto"/>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ab/>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w:t>
      </w:r>
      <m:oMath>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γ</m:t>
            </m:r>
            <m:ctrlPr>
              <w:rPr>
                <w:rFonts w:ascii="Cambria Math" w:hAnsi="Cambria Math"/>
                <w:bCs/>
                <w:i/>
                <w:color w:val="000000" w:themeColor="text1"/>
                <w:highlight w:val="none"/>
                <w14:textFill>
                  <w14:solidFill>
                    <w14:schemeClr w14:val="tx1"/>
                  </w14:solidFill>
                </w14:textFill>
              </w:rPr>
            </m:ctrlPr>
          </m:e>
          <m:sub>
            <m:r>
              <m:rPr>
                <m:sty m:val="p"/>
              </m:rPr>
              <w:rPr>
                <w:rFonts w:hint="eastAsia" w:ascii="Cambria Math" w:hAnsi="Cambria Math"/>
                <w:color w:val="000000" w:themeColor="text1"/>
                <w:highlight w:val="none"/>
                <w14:textFill>
                  <w14:solidFill>
                    <w14:schemeClr w14:val="tx1"/>
                  </w14:solidFill>
                </w14:textFill>
              </w:rPr>
              <m:t>max</m:t>
            </m:r>
            <m:ctrlPr>
              <w:rPr>
                <w:rFonts w:ascii="Cambria Math" w:hAnsi="Cambria Math"/>
                <w:bCs/>
                <w:i/>
                <w:color w:val="000000" w:themeColor="text1"/>
                <w:highlight w:val="none"/>
                <w14:textFill>
                  <w14:solidFill>
                    <w14:schemeClr w14:val="tx1"/>
                  </w14:solidFill>
                </w14:textFill>
              </w:rPr>
            </m:ctrlPr>
          </m:sub>
        </m:sSub>
      </m:oMath>
      <w:r>
        <w:rPr>
          <w:rFonts w:hint="eastAsia" w:ascii="宋体" w:hAnsi="宋体"/>
          <w:b/>
          <w:bCs/>
          <w:color w:val="000000" w:themeColor="text1"/>
          <w:szCs w:val="21"/>
          <w:highlight w:val="none"/>
          <w14:textFill>
            <w14:solidFill>
              <w14:schemeClr w14:val="tx1"/>
            </w14:solidFill>
          </w14:textFill>
        </w:rPr>
        <w:t>——</w:t>
      </w:r>
      <m:oMath>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γ</m:t>
            </m:r>
            <m:ctrlPr>
              <w:rPr>
                <w:rFonts w:ascii="Cambria Math" w:hAnsi="Cambria Math"/>
                <w:bCs/>
                <w:i/>
                <w:color w:val="000000" w:themeColor="text1"/>
                <w:highlight w:val="none"/>
                <w14:textFill>
                  <w14:solidFill>
                    <w14:schemeClr w14:val="tx1"/>
                  </w14:solidFill>
                </w14:textFill>
              </w:rPr>
            </m:ctrlPr>
          </m:e>
          <m:sub>
            <m:r>
              <m:rPr>
                <m:sty m:val="p"/>
              </m:rPr>
              <w:rPr>
                <w:rFonts w:hint="eastAsia" w:ascii="Cambria Math" w:hAnsi="Cambria Math"/>
                <w:color w:val="000000" w:themeColor="text1"/>
                <w:highlight w:val="none"/>
                <w14:textFill>
                  <w14:solidFill>
                    <w14:schemeClr w14:val="tx1"/>
                  </w14:solidFill>
                </w14:textFill>
              </w:rPr>
              <m:t>max</m:t>
            </m:r>
            <m:ctrlPr>
              <w:rPr>
                <w:rFonts w:ascii="Cambria Math" w:hAnsi="Cambria Math"/>
                <w:bCs/>
                <w:i/>
                <w:color w:val="000000" w:themeColor="text1"/>
                <w:highlight w:val="none"/>
                <w14:textFill>
                  <w14:solidFill>
                    <w14:schemeClr w14:val="tx1"/>
                  </w14:solidFill>
                </w14:textFill>
              </w:rPr>
            </m:ctrlPr>
          </m:sub>
        </m:sSub>
        <m:r>
          <m:rPr/>
          <w:rPr>
            <w:rFonts w:hint="eastAsia" w:ascii="Cambria Math" w:hAnsi="Cambria Math"/>
            <w:color w:val="000000" w:themeColor="text1"/>
            <w:highlight w:val="none"/>
            <w14:textFill>
              <w14:solidFill>
                <w14:schemeClr w14:val="tx1"/>
              </w14:solidFill>
            </w14:textFill>
          </w:rPr>
          <m:t>=</m:t>
        </m:r>
        <m:r>
          <m:rPr>
            <m:sty m:val="p"/>
          </m:rPr>
          <w:rPr>
            <w:rFonts w:hint="eastAsia" w:ascii="Cambria Math" w:hAnsi="Cambria Math"/>
            <w:color w:val="000000" w:themeColor="text1"/>
            <w:highlight w:val="none"/>
            <w14:textFill>
              <w14:solidFill>
                <w14:schemeClr w14:val="tx1"/>
              </w14:solidFill>
            </w14:textFill>
          </w:rPr>
          <m:t>max</m:t>
        </m:r>
        <m:d>
          <m:dPr>
            <m:ctrlPr>
              <w:rPr>
                <w:rFonts w:ascii="Cambria Math" w:hAnsi="Cambria Math"/>
                <w:bCs/>
                <w:i/>
                <w:color w:val="000000" w:themeColor="text1"/>
                <w:highlight w:val="none"/>
                <w14:textFill>
                  <w14:solidFill>
                    <w14:schemeClr w14:val="tx1"/>
                  </w14:solidFill>
                </w14:textFill>
              </w:rPr>
            </m:ctrlPr>
          </m:dPr>
          <m:e>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γ</m:t>
                </m:r>
                <m:ctrlPr>
                  <w:rPr>
                    <w:rFonts w:ascii="Cambria Math" w:hAnsi="Cambria Math"/>
                    <w:bCs/>
                    <w:i/>
                    <w:color w:val="000000" w:themeColor="text1"/>
                    <w:highlight w:val="none"/>
                    <w14:textFill>
                      <w14:solidFill>
                        <w14:schemeClr w14:val="tx1"/>
                      </w14:solidFill>
                    </w14:textFill>
                  </w:rPr>
                </m:ctrlPr>
              </m:e>
              <m:sub>
                <m:r>
                  <m:rPr/>
                  <w:rPr>
                    <w:rFonts w:ascii="Cambria Math" w:hAnsi="Cambria Math"/>
                    <w:color w:val="000000" w:themeColor="text1"/>
                    <w:highlight w:val="none"/>
                    <w14:textFill>
                      <w14:solidFill>
                        <w14:schemeClr w14:val="tx1"/>
                      </w14:solidFill>
                    </w14:textFill>
                  </w:rPr>
                  <m:t>1</m:t>
                </m:r>
                <m:ctrlPr>
                  <w:rPr>
                    <w:rFonts w:ascii="Cambria Math" w:hAnsi="Cambria Math"/>
                    <w:bCs/>
                    <w:i/>
                    <w:color w:val="000000" w:themeColor="text1"/>
                    <w:highlight w:val="none"/>
                    <w14:textFill>
                      <w14:solidFill>
                        <w14:schemeClr w14:val="tx1"/>
                      </w14:solidFill>
                    </w14:textFill>
                  </w:rPr>
                </m:ctrlPr>
              </m:sub>
            </m:sSub>
            <m:r>
              <m:rPr>
                <m:sty m:val="p"/>
              </m:rPr>
              <w:rPr>
                <w:rFonts w:ascii="Cambria Math" w:hAnsi="Cambria Math"/>
                <w:color w:val="000000" w:themeColor="text1"/>
                <w:highlight w:val="none"/>
                <w14:textFill>
                  <w14:solidFill>
                    <w14:schemeClr w14:val="tx1"/>
                  </w14:solidFill>
                </w14:textFill>
              </w:rPr>
              <m:t>,</m:t>
            </m:r>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γ</m:t>
                </m:r>
                <m:ctrlPr>
                  <w:rPr>
                    <w:rFonts w:ascii="Cambria Math" w:hAnsi="Cambria Math"/>
                    <w:bCs/>
                    <w:i/>
                    <w:color w:val="000000" w:themeColor="text1"/>
                    <w:highlight w:val="none"/>
                    <w14:textFill>
                      <w14:solidFill>
                        <w14:schemeClr w14:val="tx1"/>
                      </w14:solidFill>
                    </w14:textFill>
                  </w:rPr>
                </m:ctrlPr>
              </m:e>
              <m:sub>
                <m:r>
                  <m:rPr/>
                  <w:rPr>
                    <w:rFonts w:ascii="Cambria Math" w:hAnsi="Cambria Math"/>
                    <w:color w:val="000000" w:themeColor="text1"/>
                    <w:highlight w:val="none"/>
                    <w14:textFill>
                      <w14:solidFill>
                        <w14:schemeClr w14:val="tx1"/>
                      </w14:solidFill>
                    </w14:textFill>
                  </w:rPr>
                  <m:t>2</m:t>
                </m:r>
                <m:ctrlPr>
                  <w:rPr>
                    <w:rFonts w:ascii="Cambria Math" w:hAnsi="Cambria Math"/>
                    <w:bCs/>
                    <w:i/>
                    <w:color w:val="000000" w:themeColor="text1"/>
                    <w:highlight w:val="none"/>
                    <w14:textFill>
                      <w14:solidFill>
                        <w14:schemeClr w14:val="tx1"/>
                      </w14:solidFill>
                    </w14:textFill>
                  </w:rPr>
                </m:ctrlPr>
              </m:sub>
            </m:sSub>
            <m:ctrlPr>
              <w:rPr>
                <w:rFonts w:ascii="Cambria Math" w:hAnsi="Cambria Math"/>
                <w:bCs/>
                <w:i/>
                <w:color w:val="000000" w:themeColor="text1"/>
                <w:highlight w:val="none"/>
                <w14:textFill>
                  <w14:solidFill>
                    <w14:schemeClr w14:val="tx1"/>
                  </w14:solidFill>
                </w14:textFill>
              </w:rPr>
            </m:ctrlPr>
          </m:e>
        </m:d>
      </m:oMath>
      <w:r>
        <w:rPr>
          <w:rFonts w:hint="eastAsia" w:ascii="宋体" w:hAnsi="宋体"/>
          <w:bCs/>
          <w:color w:val="000000" w:themeColor="text1"/>
          <w:highlight w:val="none"/>
          <w14:textFill>
            <w14:solidFill>
              <w14:schemeClr w14:val="tx1"/>
            </w14:solidFill>
          </w14:textFill>
        </w:rPr>
        <w:t>，</w:t>
      </w:r>
      <m:oMath>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γ</m:t>
            </m:r>
            <m:ctrlPr>
              <w:rPr>
                <w:rFonts w:ascii="Cambria Math" w:hAnsi="Cambria Math"/>
                <w:bCs/>
                <w:i/>
                <w:color w:val="000000" w:themeColor="text1"/>
                <w:highlight w:val="none"/>
                <w14:textFill>
                  <w14:solidFill>
                    <w14:schemeClr w14:val="tx1"/>
                  </w14:solidFill>
                </w14:textFill>
              </w:rPr>
            </m:ctrlPr>
          </m:e>
          <m:sub>
            <m:r>
              <m:rPr/>
              <w:rPr>
                <w:rFonts w:ascii="Cambria Math" w:hAnsi="Cambria Math"/>
                <w:color w:val="000000" w:themeColor="text1"/>
                <w:highlight w:val="none"/>
                <w14:textFill>
                  <w14:solidFill>
                    <w14:schemeClr w14:val="tx1"/>
                  </w14:solidFill>
                </w14:textFill>
              </w:rPr>
              <m:t>1</m:t>
            </m:r>
            <m:ctrlPr>
              <w:rPr>
                <w:rFonts w:ascii="Cambria Math" w:hAnsi="Cambria Math"/>
                <w:bCs/>
                <w:i/>
                <w:color w:val="000000" w:themeColor="text1"/>
                <w:highlight w:val="none"/>
                <w14:textFill>
                  <w14:solidFill>
                    <w14:schemeClr w14:val="tx1"/>
                  </w14:solidFill>
                </w14:textFill>
              </w:rPr>
            </m:ctrlPr>
          </m:sub>
        </m:sSub>
      </m:oMath>
      <w:r>
        <w:rPr>
          <w:rFonts w:hint="eastAsia" w:ascii="宋体" w:hAnsi="宋体"/>
          <w:color w:val="000000" w:themeColor="text1"/>
          <w:szCs w:val="21"/>
          <w:highlight w:val="none"/>
          <w14:textFill>
            <w14:solidFill>
              <w14:schemeClr w14:val="tx1"/>
            </w14:solidFill>
          </w14:textFill>
        </w:rPr>
        <w:t>和</w:t>
      </w:r>
      <m:oMath>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γ</m:t>
            </m:r>
            <m:ctrlPr>
              <w:rPr>
                <w:rFonts w:ascii="Cambria Math" w:hAnsi="Cambria Math"/>
                <w:bCs/>
                <w:i/>
                <w:color w:val="000000" w:themeColor="text1"/>
                <w:highlight w:val="none"/>
                <w14:textFill>
                  <w14:solidFill>
                    <w14:schemeClr w14:val="tx1"/>
                  </w14:solidFill>
                </w14:textFill>
              </w:rPr>
            </m:ctrlPr>
          </m:e>
          <m:sub>
            <m:r>
              <m:rPr/>
              <w:rPr>
                <w:rFonts w:ascii="Cambria Math" w:hAnsi="Cambria Math"/>
                <w:color w:val="000000" w:themeColor="text1"/>
                <w:highlight w:val="none"/>
                <w14:textFill>
                  <w14:solidFill>
                    <w14:schemeClr w14:val="tx1"/>
                  </w14:solidFill>
                </w14:textFill>
              </w:rPr>
              <m:t>2</m:t>
            </m:r>
            <m:ctrlPr>
              <w:rPr>
                <w:rFonts w:ascii="Cambria Math" w:hAnsi="Cambria Math"/>
                <w:bCs/>
                <w:i/>
                <w:color w:val="000000" w:themeColor="text1"/>
                <w:highlight w:val="none"/>
                <w14:textFill>
                  <w14:solidFill>
                    <w14:schemeClr w14:val="tx1"/>
                  </w14:solidFill>
                </w14:textFill>
              </w:rPr>
            </m:ctrlPr>
          </m:sub>
        </m:sSub>
      </m:oMath>
      <w:r>
        <w:rPr>
          <w:rFonts w:hint="eastAsia" w:ascii="宋体" w:hAnsi="宋体"/>
          <w:color w:val="000000" w:themeColor="text1"/>
          <w:szCs w:val="21"/>
          <w:highlight w:val="none"/>
          <w14:textFill>
            <w14:solidFill>
              <w14:schemeClr w14:val="tx1"/>
            </w14:solidFill>
          </w14:textFill>
        </w:rPr>
        <w:t>为光线</w:t>
      </w:r>
      <m:oMath>
        <m:acc>
          <m:accPr>
            <m:chr m:val="⃗"/>
            <m:ctrlPr>
              <w:rPr>
                <w:rFonts w:ascii="Cambria Math" w:hAnsi="Cambria Math"/>
                <w:b/>
                <w:bCs/>
                <w:i/>
                <w:color w:val="000000" w:themeColor="text1"/>
                <w:highlight w:val="none"/>
                <w14:textFill>
                  <w14:solidFill>
                    <w14:schemeClr w14:val="tx1"/>
                  </w14:solidFill>
                </w14:textFill>
              </w:rPr>
            </m:ctrlPr>
          </m:accPr>
          <m:e>
            <m:sSub>
              <m:sSubPr>
                <m:ctrlPr>
                  <w:rPr>
                    <w:rFonts w:ascii="Cambria Math" w:hAnsi="Cambria Math"/>
                    <w:b/>
                    <w:bCs/>
                    <w:i/>
                    <w:color w:val="000000" w:themeColor="text1"/>
                    <w:highlight w:val="none"/>
                    <w14:textFill>
                      <w14:solidFill>
                        <w14:schemeClr w14:val="tx1"/>
                      </w14:solidFill>
                    </w14:textFill>
                  </w:rPr>
                </m:ctrlPr>
              </m:sSubPr>
              <m:e>
                <m:r>
                  <m:rPr>
                    <m:sty m:val="bi"/>
                  </m:rPr>
                  <w:rPr>
                    <w:rFonts w:hint="eastAsia" w:ascii="Cambria Math" w:hAnsi="Cambria Math"/>
                    <w:color w:val="000000" w:themeColor="text1"/>
                    <w:highlight w:val="none"/>
                    <w14:textFill>
                      <w14:solidFill>
                        <w14:schemeClr w14:val="tx1"/>
                      </w14:solidFill>
                    </w14:textFill>
                  </w:rPr>
                  <m:t>c</m:t>
                </m:r>
                <m:ctrlPr>
                  <w:rPr>
                    <w:rFonts w:ascii="Cambria Math" w:hAnsi="Cambria Math"/>
                    <w:b/>
                    <w:bCs/>
                    <w:i/>
                    <w:color w:val="000000" w:themeColor="text1"/>
                    <w:highlight w:val="none"/>
                    <w14:textFill>
                      <w14:solidFill>
                        <w14:schemeClr w14:val="tx1"/>
                      </w14:solidFill>
                    </w14:textFill>
                  </w:rPr>
                </m:ctrlPr>
              </m:e>
              <m:sub>
                <m:r>
                  <m:rPr>
                    <m:sty m:val="bi"/>
                  </m:rPr>
                  <w:rPr>
                    <w:rFonts w:ascii="Cambria Math" w:hAnsi="Cambria Math"/>
                    <w:color w:val="000000" w:themeColor="text1"/>
                    <w:highlight w:val="none"/>
                    <w14:textFill>
                      <w14:solidFill>
                        <w14:schemeClr w14:val="tx1"/>
                      </w14:solidFill>
                    </w14:textFill>
                  </w:rPr>
                  <m:t>1</m:t>
                </m:r>
                <m:ctrlPr>
                  <w:rPr>
                    <w:rFonts w:ascii="Cambria Math" w:hAnsi="Cambria Math"/>
                    <w:b/>
                    <w:bCs/>
                    <w:i/>
                    <w:color w:val="000000" w:themeColor="text1"/>
                    <w:highlight w:val="none"/>
                    <w14:textFill>
                      <w14:solidFill>
                        <w14:schemeClr w14:val="tx1"/>
                      </w14:solidFill>
                    </w14:textFill>
                  </w:rPr>
                </m:ctrlPr>
              </m:sub>
            </m:sSub>
            <m:r>
              <m:rPr>
                <m:sty m:val="bi"/>
              </m:rPr>
              <w:rPr>
                <w:rFonts w:hint="eastAsia" w:ascii="Cambria Math" w:hAnsi="Cambria Math"/>
                <w:color w:val="000000" w:themeColor="text1"/>
                <w:highlight w:val="none"/>
                <w14:textFill>
                  <w14:solidFill>
                    <w14:schemeClr w14:val="tx1"/>
                  </w14:solidFill>
                </w14:textFill>
              </w:rPr>
              <m:t>s</m:t>
            </m:r>
            <m:ctrlPr>
              <w:rPr>
                <w:rFonts w:ascii="Cambria Math" w:hAnsi="Cambria Math"/>
                <w:b/>
                <w:bCs/>
                <w:i/>
                <w:color w:val="000000" w:themeColor="text1"/>
                <w:highlight w:val="none"/>
                <w14:textFill>
                  <w14:solidFill>
                    <w14:schemeClr w14:val="tx1"/>
                  </w14:solidFill>
                </w14:textFill>
              </w:rPr>
            </m:ctrlPr>
          </m:e>
        </m:acc>
      </m:oMath>
      <w:r>
        <w:rPr>
          <w:rFonts w:hint="eastAsia"/>
          <w:color w:val="000000" w:themeColor="text1"/>
          <w:highlight w:val="none"/>
          <w14:textFill>
            <w14:solidFill>
              <w14:schemeClr w14:val="tx1"/>
            </w14:solidFill>
          </w14:textFill>
        </w:rPr>
        <w:t>，</w:t>
      </w:r>
      <m:oMath>
        <m:acc>
          <m:accPr>
            <m:chr m:val="⃗"/>
            <m:ctrlPr>
              <w:rPr>
                <w:rFonts w:ascii="Cambria Math" w:hAnsi="Cambria Math"/>
                <w:b/>
                <w:bCs/>
                <w:i/>
                <w:color w:val="000000" w:themeColor="text1"/>
                <w:highlight w:val="none"/>
                <w14:textFill>
                  <w14:solidFill>
                    <w14:schemeClr w14:val="tx1"/>
                  </w14:solidFill>
                </w14:textFill>
              </w:rPr>
            </m:ctrlPr>
          </m:accPr>
          <m:e>
            <m:sSub>
              <m:sSubPr>
                <m:ctrlPr>
                  <w:rPr>
                    <w:rFonts w:ascii="Cambria Math" w:hAnsi="Cambria Math"/>
                    <w:b/>
                    <w:bCs/>
                    <w:i/>
                    <w:color w:val="000000" w:themeColor="text1"/>
                    <w:highlight w:val="none"/>
                    <w14:textFill>
                      <w14:solidFill>
                        <w14:schemeClr w14:val="tx1"/>
                      </w14:solidFill>
                    </w14:textFill>
                  </w:rPr>
                </m:ctrlPr>
              </m:sSubPr>
              <m:e>
                <m:r>
                  <m:rPr>
                    <m:sty m:val="bi"/>
                  </m:rPr>
                  <w:rPr>
                    <w:rFonts w:hint="eastAsia" w:ascii="Cambria Math" w:hAnsi="Cambria Math"/>
                    <w:color w:val="000000" w:themeColor="text1"/>
                    <w:highlight w:val="none"/>
                    <w14:textFill>
                      <w14:solidFill>
                        <w14:schemeClr w14:val="tx1"/>
                      </w14:solidFill>
                    </w14:textFill>
                  </w:rPr>
                  <m:t>c</m:t>
                </m:r>
                <m:ctrlPr>
                  <w:rPr>
                    <w:rFonts w:ascii="Cambria Math" w:hAnsi="Cambria Math"/>
                    <w:b/>
                    <w:bCs/>
                    <w:i/>
                    <w:color w:val="000000" w:themeColor="text1"/>
                    <w:highlight w:val="none"/>
                    <w14:textFill>
                      <w14:solidFill>
                        <w14:schemeClr w14:val="tx1"/>
                      </w14:solidFill>
                    </w14:textFill>
                  </w:rPr>
                </m:ctrlPr>
              </m:e>
              <m:sub>
                <m:r>
                  <m:rPr>
                    <m:sty m:val="bi"/>
                  </m:rPr>
                  <w:rPr>
                    <w:rFonts w:ascii="Cambria Math" w:hAnsi="Cambria Math"/>
                    <w:color w:val="000000" w:themeColor="text1"/>
                    <w:highlight w:val="none"/>
                    <w14:textFill>
                      <w14:solidFill>
                        <w14:schemeClr w14:val="tx1"/>
                      </w14:solidFill>
                    </w14:textFill>
                  </w:rPr>
                  <m:t>2</m:t>
                </m:r>
                <m:ctrlPr>
                  <w:rPr>
                    <w:rFonts w:ascii="Cambria Math" w:hAnsi="Cambria Math"/>
                    <w:b/>
                    <w:bCs/>
                    <w:i/>
                    <w:color w:val="000000" w:themeColor="text1"/>
                    <w:highlight w:val="none"/>
                    <w14:textFill>
                      <w14:solidFill>
                        <w14:schemeClr w14:val="tx1"/>
                      </w14:solidFill>
                    </w14:textFill>
                  </w:rPr>
                </m:ctrlPr>
              </m:sub>
            </m:sSub>
            <m:r>
              <m:rPr>
                <m:sty m:val="bi"/>
              </m:rPr>
              <w:rPr>
                <w:rFonts w:hint="eastAsia" w:ascii="Cambria Math" w:hAnsi="Cambria Math"/>
                <w:color w:val="000000" w:themeColor="text1"/>
                <w:highlight w:val="none"/>
                <w14:textFill>
                  <w14:solidFill>
                    <w14:schemeClr w14:val="tx1"/>
                  </w14:solidFill>
                </w14:textFill>
              </w:rPr>
              <m:t>s</m:t>
            </m:r>
            <m:ctrlPr>
              <w:rPr>
                <w:rFonts w:ascii="Cambria Math" w:hAnsi="Cambria Math"/>
                <w:b/>
                <w:bCs/>
                <w:i/>
                <w:color w:val="000000" w:themeColor="text1"/>
                <w:highlight w:val="none"/>
                <w14:textFill>
                  <w14:solidFill>
                    <w14:schemeClr w14:val="tx1"/>
                  </w14:solidFill>
                </w14:textFill>
              </w:rPr>
            </m:ctrlPr>
          </m:e>
        </m:acc>
      </m:oMath>
      <w:r>
        <w:rPr>
          <w:rFonts w:hint="eastAsia" w:ascii="宋体" w:hAnsi="宋体"/>
          <w:color w:val="000000" w:themeColor="text1"/>
          <w:szCs w:val="21"/>
          <w:highlight w:val="none"/>
          <w14:textFill>
            <w14:solidFill>
              <w14:schemeClr w14:val="tx1"/>
            </w14:solidFill>
          </w14:textFill>
        </w:rPr>
        <w:t>与观测点法向</w:t>
      </w:r>
      <m:oMath>
        <m:r>
          <m:rPr>
            <m:sty m:val="bi"/>
          </m:rPr>
          <w:rPr>
            <w:rFonts w:hint="eastAsia" w:ascii="Cambria Math" w:hAnsi="Cambria Math"/>
            <w:color w:val="000000" w:themeColor="text1"/>
            <w:highlight w:val="none"/>
            <w14:textFill>
              <w14:solidFill>
                <w14:schemeClr w14:val="tx1"/>
              </w14:solidFill>
            </w14:textFill>
          </w:rPr>
          <m:t>n</m:t>
        </m:r>
      </m:oMath>
      <w:r>
        <w:rPr>
          <w:rFonts w:hint="eastAsia" w:ascii="宋体" w:hAnsi="宋体"/>
          <w:color w:val="000000" w:themeColor="text1"/>
          <w:szCs w:val="21"/>
          <w:highlight w:val="none"/>
          <w14:textFill>
            <w14:solidFill>
              <w14:schemeClr w14:val="tx1"/>
            </w14:solidFill>
          </w14:textFill>
        </w:rPr>
        <w:t>之间的夹角；</w:t>
      </w:r>
    </w:p>
    <w:p>
      <w:pPr>
        <w:spacing w:line="276" w:lineRule="auto"/>
        <w:ind w:left="420"/>
        <w:rPr>
          <w:rFonts w:ascii="宋体" w:hAnsi="宋体"/>
          <w:color w:val="000000" w:themeColor="text1"/>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 xml:space="preserve"> </w:t>
      </w:r>
      <m:oMath>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d</m:t>
            </m:r>
            <m:ctrlPr>
              <w:rPr>
                <w:rFonts w:ascii="Cambria Math" w:hAnsi="Cambria Math"/>
                <w:bCs/>
                <w:i/>
                <w:color w:val="000000" w:themeColor="text1"/>
                <w:highlight w:val="none"/>
                <w14:textFill>
                  <w14:solidFill>
                    <w14:schemeClr w14:val="tx1"/>
                  </w14:solidFill>
                </w14:textFill>
              </w:rPr>
            </m:ctrlPr>
          </m:e>
          <m:sub>
            <m:r>
              <m:rPr>
                <m:sty m:val="p"/>
              </m:rPr>
              <w:rPr>
                <w:rFonts w:ascii="Cambria Math" w:hAnsi="Cambria Math"/>
                <w:color w:val="000000" w:themeColor="text1"/>
                <w:highlight w:val="none"/>
                <w14:textFill>
                  <w14:solidFill>
                    <w14:schemeClr w14:val="tx1"/>
                  </w14:solidFill>
                </w14:textFill>
              </w:rPr>
              <m:t>max</m:t>
            </m:r>
            <m:ctrlPr>
              <w:rPr>
                <w:rFonts w:ascii="Cambria Math" w:hAnsi="Cambria Math"/>
                <w:bCs/>
                <w:i/>
                <w:color w:val="000000" w:themeColor="text1"/>
                <w:highlight w:val="none"/>
                <w14:textFill>
                  <w14:solidFill>
                    <w14:schemeClr w14:val="tx1"/>
                  </w14:solidFill>
                </w14:textFill>
              </w:rPr>
            </m:ctrlPr>
          </m:sub>
        </m:sSub>
      </m:oMath>
      <w:r>
        <w:rPr>
          <w:rFonts w:hint="eastAsia" w:ascii="宋体" w:hAnsi="宋体"/>
          <w:bCs/>
          <w:color w:val="000000" w:themeColor="text1"/>
          <w:highlight w:val="none"/>
          <w14:textFill>
            <w14:solidFill>
              <w14:schemeClr w14:val="tx1"/>
            </w14:solidFill>
          </w14:textFill>
        </w:rPr>
        <w:t>——</w:t>
      </w:r>
      <w:bookmarkStart w:id="26" w:name="_Hlk100033332"/>
      <m:oMath>
        <m:sSub>
          <m:sSubPr>
            <m:ctrlPr>
              <w:rPr>
                <w:rFonts w:ascii="Cambria Math" w:hAnsi="Cambria Math"/>
                <w:bCs/>
                <w:i/>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d</m:t>
            </m:r>
            <m:ctrlPr>
              <w:rPr>
                <w:rFonts w:ascii="Cambria Math" w:hAnsi="Cambria Math"/>
                <w:bCs/>
                <w:i/>
                <w:color w:val="000000" w:themeColor="text1"/>
                <w:highlight w:val="none"/>
                <w14:textFill>
                  <w14:solidFill>
                    <w14:schemeClr w14:val="tx1"/>
                  </w14:solidFill>
                </w14:textFill>
              </w:rPr>
            </m:ctrlPr>
          </m:e>
          <m:sub>
            <m:r>
              <m:rPr>
                <m:sty m:val="p"/>
              </m:rPr>
              <w:rPr>
                <w:rFonts w:ascii="Cambria Math" w:hAnsi="Cambria Math"/>
                <w:color w:val="000000" w:themeColor="text1"/>
                <w:highlight w:val="none"/>
                <w14:textFill>
                  <w14:solidFill>
                    <w14:schemeClr w14:val="tx1"/>
                  </w14:solidFill>
                </w14:textFill>
              </w:rPr>
              <m:t>max</m:t>
            </m:r>
            <w:bookmarkEnd w:id="26"/>
            <m:ctrlPr>
              <w:rPr>
                <w:rFonts w:ascii="Cambria Math" w:hAnsi="Cambria Math"/>
                <w:bCs/>
                <w:i/>
                <w:color w:val="000000" w:themeColor="text1"/>
                <w:highlight w:val="none"/>
                <w14:textFill>
                  <w14:solidFill>
                    <w14:schemeClr w14:val="tx1"/>
                  </w14:solidFill>
                </w14:textFill>
              </w:rPr>
            </m:ctrlPr>
          </m:sub>
        </m:sSub>
        <m:r>
          <m:rPr/>
          <w:rPr>
            <w:rFonts w:ascii="Cambria Math" w:hAnsi="Cambria Math"/>
            <w:color w:val="000000" w:themeColor="text1"/>
            <w:highlight w:val="none"/>
            <w14:textFill>
              <w14:solidFill>
                <w14:schemeClr w14:val="tx1"/>
              </w14:solidFill>
            </w14:textFill>
          </w:rPr>
          <m:t>=</m:t>
        </m:r>
        <m:r>
          <m:rPr>
            <m:sty m:val="p"/>
          </m:rPr>
          <w:rPr>
            <w:rFonts w:ascii="Cambria Math" w:hAnsi="Cambria Math"/>
            <w:color w:val="000000" w:themeColor="text1"/>
            <w:highlight w:val="none"/>
            <w14:textFill>
              <w14:solidFill>
                <w14:schemeClr w14:val="tx1"/>
              </w14:solidFill>
            </w14:textFill>
          </w:rPr>
          <m:t>max</m:t>
        </m:r>
        <m:d>
          <m:dPr>
            <m:ctrlPr>
              <w:rPr>
                <w:rFonts w:ascii="Cambria Math" w:hAnsi="Cambria Math"/>
                <w:b/>
                <w:bCs/>
                <w:i/>
                <w:color w:val="000000" w:themeColor="text1"/>
                <w:highlight w:val="none"/>
                <w14:textFill>
                  <w14:solidFill>
                    <w14:schemeClr w14:val="tx1"/>
                  </w14:solidFill>
                </w14:textFill>
              </w:rPr>
            </m:ctrlPr>
          </m:dPr>
          <m:e>
            <m:d>
              <m:dPr>
                <m:begChr m:val="‖"/>
                <m:endChr m:val="‖"/>
                <m:ctrlPr>
                  <w:rPr>
                    <w:rFonts w:ascii="Cambria Math" w:hAnsi="Cambria Math"/>
                    <w:b/>
                    <w:bCs/>
                    <w:i/>
                    <w:color w:val="000000" w:themeColor="text1"/>
                    <w:highlight w:val="none"/>
                    <w14:textFill>
                      <w14:solidFill>
                        <w14:schemeClr w14:val="tx1"/>
                      </w14:solidFill>
                    </w14:textFill>
                  </w:rPr>
                </m:ctrlPr>
              </m:dPr>
              <m:e>
                <m:acc>
                  <m:accPr>
                    <m:chr m:val="⃗"/>
                    <m:ctrlPr>
                      <w:rPr>
                        <w:rFonts w:ascii="Cambria Math" w:hAnsi="Cambria Math"/>
                        <w:b/>
                        <w:bCs/>
                        <w:i/>
                        <w:color w:val="000000" w:themeColor="text1"/>
                        <w:highlight w:val="none"/>
                        <w14:textFill>
                          <w14:solidFill>
                            <w14:schemeClr w14:val="tx1"/>
                          </w14:solidFill>
                        </w14:textFill>
                      </w:rPr>
                    </m:ctrlPr>
                  </m:accPr>
                  <m:e>
                    <m:sSub>
                      <m:sSubPr>
                        <m:ctrlPr>
                          <w:rPr>
                            <w:rFonts w:ascii="Cambria Math" w:hAnsi="Cambria Math"/>
                            <w:b/>
                            <w:bCs/>
                            <w:i/>
                            <w:color w:val="000000" w:themeColor="text1"/>
                            <w:highlight w:val="none"/>
                            <w14:textFill>
                              <w14:solidFill>
                                <w14:schemeClr w14:val="tx1"/>
                              </w14:solidFill>
                            </w14:textFill>
                          </w:rPr>
                        </m:ctrlPr>
                      </m:sSubPr>
                      <m:e>
                        <m:r>
                          <m:rPr>
                            <m:sty m:val="bi"/>
                          </m:rPr>
                          <w:rPr>
                            <w:rFonts w:hint="eastAsia" w:ascii="Cambria Math" w:hAnsi="Cambria Math"/>
                            <w:color w:val="000000" w:themeColor="text1"/>
                            <w:highlight w:val="none"/>
                            <w14:textFill>
                              <w14:solidFill>
                                <w14:schemeClr w14:val="tx1"/>
                              </w14:solidFill>
                            </w14:textFill>
                          </w:rPr>
                          <m:t>c</m:t>
                        </m:r>
                        <m:ctrlPr>
                          <w:rPr>
                            <w:rFonts w:ascii="Cambria Math" w:hAnsi="Cambria Math"/>
                            <w:b/>
                            <w:bCs/>
                            <w:i/>
                            <w:color w:val="000000" w:themeColor="text1"/>
                            <w:highlight w:val="none"/>
                            <w14:textFill>
                              <w14:solidFill>
                                <w14:schemeClr w14:val="tx1"/>
                              </w14:solidFill>
                            </w14:textFill>
                          </w:rPr>
                        </m:ctrlPr>
                      </m:e>
                      <m:sub>
                        <m:r>
                          <m:rPr>
                            <m:sty m:val="bi"/>
                          </m:rPr>
                          <w:rPr>
                            <w:rFonts w:ascii="Cambria Math" w:hAnsi="Cambria Math"/>
                            <w:color w:val="000000" w:themeColor="text1"/>
                            <w:highlight w:val="none"/>
                            <w14:textFill>
                              <w14:solidFill>
                                <w14:schemeClr w14:val="tx1"/>
                              </w14:solidFill>
                            </w14:textFill>
                          </w:rPr>
                          <m:t>1</m:t>
                        </m:r>
                        <m:ctrlPr>
                          <w:rPr>
                            <w:rFonts w:ascii="Cambria Math" w:hAnsi="Cambria Math"/>
                            <w:b/>
                            <w:bCs/>
                            <w:i/>
                            <w:color w:val="000000" w:themeColor="text1"/>
                            <w:highlight w:val="none"/>
                            <w14:textFill>
                              <w14:solidFill>
                                <w14:schemeClr w14:val="tx1"/>
                              </w14:solidFill>
                            </w14:textFill>
                          </w:rPr>
                        </m:ctrlPr>
                      </m:sub>
                    </m:sSub>
                    <m:r>
                      <m:rPr>
                        <m:sty m:val="bi"/>
                      </m:rPr>
                      <w:rPr>
                        <w:rFonts w:hint="eastAsia" w:ascii="Cambria Math" w:hAnsi="Cambria Math"/>
                        <w:color w:val="000000" w:themeColor="text1"/>
                        <w:highlight w:val="none"/>
                        <w14:textFill>
                          <w14:solidFill>
                            <w14:schemeClr w14:val="tx1"/>
                          </w14:solidFill>
                        </w14:textFill>
                      </w:rPr>
                      <m:t>s</m:t>
                    </m:r>
                    <m:ctrlPr>
                      <w:rPr>
                        <w:rFonts w:ascii="Cambria Math" w:hAnsi="Cambria Math"/>
                        <w:b/>
                        <w:bCs/>
                        <w:i/>
                        <w:color w:val="000000" w:themeColor="text1"/>
                        <w:highlight w:val="none"/>
                        <w14:textFill>
                          <w14:solidFill>
                            <w14:schemeClr w14:val="tx1"/>
                          </w14:solidFill>
                        </w14:textFill>
                      </w:rPr>
                    </m:ctrlPr>
                  </m:e>
                </m:acc>
                <m:ctrlPr>
                  <w:rPr>
                    <w:rFonts w:ascii="Cambria Math" w:hAnsi="Cambria Math"/>
                    <w:b/>
                    <w:bCs/>
                    <w:i/>
                    <w:color w:val="000000" w:themeColor="text1"/>
                    <w:highlight w:val="none"/>
                    <w14:textFill>
                      <w14:solidFill>
                        <w14:schemeClr w14:val="tx1"/>
                      </w14:solidFill>
                    </w14:textFill>
                  </w:rPr>
                </m:ctrlPr>
              </m:e>
            </m:d>
            <m:r>
              <m:rPr>
                <m:sty m:val="bi"/>
              </m:rPr>
              <w:rPr>
                <w:rFonts w:ascii="Cambria Math" w:hAnsi="Cambria Math"/>
                <w:color w:val="000000" w:themeColor="text1"/>
                <w:highlight w:val="none"/>
                <w14:textFill>
                  <w14:solidFill>
                    <w14:schemeClr w14:val="tx1"/>
                  </w14:solidFill>
                </w14:textFill>
              </w:rPr>
              <m:t>,</m:t>
            </m:r>
            <m:d>
              <m:dPr>
                <m:begChr m:val="‖"/>
                <m:endChr m:val="‖"/>
                <m:ctrlPr>
                  <w:rPr>
                    <w:rFonts w:ascii="Cambria Math" w:hAnsi="Cambria Math"/>
                    <w:b/>
                    <w:bCs/>
                    <w:i/>
                    <w:color w:val="000000" w:themeColor="text1"/>
                    <w:highlight w:val="none"/>
                    <w14:textFill>
                      <w14:solidFill>
                        <w14:schemeClr w14:val="tx1"/>
                      </w14:solidFill>
                    </w14:textFill>
                  </w:rPr>
                </m:ctrlPr>
              </m:dPr>
              <m:e>
                <m:acc>
                  <m:accPr>
                    <m:chr m:val="⃗"/>
                    <m:ctrlPr>
                      <w:rPr>
                        <w:rFonts w:ascii="Cambria Math" w:hAnsi="Cambria Math"/>
                        <w:b/>
                        <w:bCs/>
                        <w:i/>
                        <w:color w:val="000000" w:themeColor="text1"/>
                        <w:highlight w:val="none"/>
                        <w14:textFill>
                          <w14:solidFill>
                            <w14:schemeClr w14:val="tx1"/>
                          </w14:solidFill>
                        </w14:textFill>
                      </w:rPr>
                    </m:ctrlPr>
                  </m:accPr>
                  <m:e>
                    <m:sSub>
                      <m:sSubPr>
                        <m:ctrlPr>
                          <w:rPr>
                            <w:rFonts w:ascii="Cambria Math" w:hAnsi="Cambria Math"/>
                            <w:b/>
                            <w:bCs/>
                            <w:i/>
                            <w:color w:val="000000" w:themeColor="text1"/>
                            <w:highlight w:val="none"/>
                            <w14:textFill>
                              <w14:solidFill>
                                <w14:schemeClr w14:val="tx1"/>
                              </w14:solidFill>
                            </w14:textFill>
                          </w:rPr>
                        </m:ctrlPr>
                      </m:sSubPr>
                      <m:e>
                        <m:r>
                          <m:rPr>
                            <m:sty m:val="bi"/>
                          </m:rPr>
                          <w:rPr>
                            <w:rFonts w:hint="eastAsia" w:ascii="Cambria Math" w:hAnsi="Cambria Math"/>
                            <w:color w:val="000000" w:themeColor="text1"/>
                            <w:highlight w:val="none"/>
                            <w14:textFill>
                              <w14:solidFill>
                                <w14:schemeClr w14:val="tx1"/>
                              </w14:solidFill>
                            </w14:textFill>
                          </w:rPr>
                          <m:t>c</m:t>
                        </m:r>
                        <m:ctrlPr>
                          <w:rPr>
                            <w:rFonts w:ascii="Cambria Math" w:hAnsi="Cambria Math"/>
                            <w:b/>
                            <w:bCs/>
                            <w:i/>
                            <w:color w:val="000000" w:themeColor="text1"/>
                            <w:highlight w:val="none"/>
                            <w14:textFill>
                              <w14:solidFill>
                                <w14:schemeClr w14:val="tx1"/>
                              </w14:solidFill>
                            </w14:textFill>
                          </w:rPr>
                        </m:ctrlPr>
                      </m:e>
                      <m:sub>
                        <m:r>
                          <m:rPr>
                            <m:sty m:val="bi"/>
                          </m:rPr>
                          <w:rPr>
                            <w:rFonts w:ascii="Cambria Math" w:hAnsi="Cambria Math"/>
                            <w:color w:val="000000" w:themeColor="text1"/>
                            <w:highlight w:val="none"/>
                            <w14:textFill>
                              <w14:solidFill>
                                <w14:schemeClr w14:val="tx1"/>
                              </w14:solidFill>
                            </w14:textFill>
                          </w:rPr>
                          <m:t>2</m:t>
                        </m:r>
                        <m:ctrlPr>
                          <w:rPr>
                            <w:rFonts w:ascii="Cambria Math" w:hAnsi="Cambria Math"/>
                            <w:b/>
                            <w:bCs/>
                            <w:i/>
                            <w:color w:val="000000" w:themeColor="text1"/>
                            <w:highlight w:val="none"/>
                            <w14:textFill>
                              <w14:solidFill>
                                <w14:schemeClr w14:val="tx1"/>
                              </w14:solidFill>
                            </w14:textFill>
                          </w:rPr>
                        </m:ctrlPr>
                      </m:sub>
                    </m:sSub>
                    <m:r>
                      <m:rPr>
                        <m:sty m:val="bi"/>
                      </m:rPr>
                      <w:rPr>
                        <w:rFonts w:hint="eastAsia" w:ascii="Cambria Math" w:hAnsi="Cambria Math"/>
                        <w:color w:val="000000" w:themeColor="text1"/>
                        <w:highlight w:val="none"/>
                        <w14:textFill>
                          <w14:solidFill>
                            <w14:schemeClr w14:val="tx1"/>
                          </w14:solidFill>
                        </w14:textFill>
                      </w:rPr>
                      <m:t>s</m:t>
                    </m:r>
                    <m:ctrlPr>
                      <w:rPr>
                        <w:rFonts w:ascii="Cambria Math" w:hAnsi="Cambria Math"/>
                        <w:b/>
                        <w:bCs/>
                        <w:i/>
                        <w:color w:val="000000" w:themeColor="text1"/>
                        <w:highlight w:val="none"/>
                        <w14:textFill>
                          <w14:solidFill>
                            <w14:schemeClr w14:val="tx1"/>
                          </w14:solidFill>
                        </w14:textFill>
                      </w:rPr>
                    </m:ctrlPr>
                  </m:e>
                </m:acc>
                <m:ctrlPr>
                  <w:rPr>
                    <w:rFonts w:ascii="Cambria Math" w:hAnsi="Cambria Math"/>
                    <w:b/>
                    <w:bCs/>
                    <w:i/>
                    <w:color w:val="000000" w:themeColor="text1"/>
                    <w:highlight w:val="none"/>
                    <w14:textFill>
                      <w14:solidFill>
                        <w14:schemeClr w14:val="tx1"/>
                      </w14:solidFill>
                    </w14:textFill>
                  </w:rPr>
                </m:ctrlPr>
              </m:e>
            </m:d>
            <m:ctrlPr>
              <w:rPr>
                <w:rFonts w:ascii="Cambria Math" w:hAnsi="Cambria Math"/>
                <w:b/>
                <w:bCs/>
                <w:i/>
                <w:color w:val="000000" w:themeColor="text1"/>
                <w:highlight w:val="none"/>
                <w14:textFill>
                  <w14:solidFill>
                    <w14:schemeClr w14:val="tx1"/>
                  </w14:solidFill>
                </w14:textFill>
              </w:rPr>
            </m:ctrlPr>
          </m:e>
        </m:d>
      </m:oMath>
      <w:r>
        <w:rPr>
          <w:rFonts w:hint="eastAsia" w:ascii="宋体" w:hAnsi="宋体"/>
          <w:color w:val="000000" w:themeColor="text1"/>
          <w:highlight w:val="none"/>
          <w14:textFill>
            <w14:solidFill>
              <w14:schemeClr w14:val="tx1"/>
            </w14:solidFill>
          </w14:textFill>
        </w:rPr>
        <w:t>,为最大光线距离；</w:t>
      </w:r>
    </w:p>
    <w:p>
      <w:pPr>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r>
        <w:rPr>
          <w:rFonts w:ascii="宋体" w:hAnsi="宋体"/>
          <w:color w:val="000000" w:themeColor="text1"/>
          <w:sz w:val="24"/>
          <w:highlight w:val="none"/>
          <w14:textFill>
            <w14:solidFill>
              <w14:schemeClr w14:val="tx1"/>
            </w14:solidFill>
          </w14:textFill>
        </w:rPr>
        <w:t xml:space="preserve">    </w:t>
      </w:r>
      <m:oMath>
        <m:sSub>
          <m:sSubPr>
            <m:ctrlPr>
              <w:rPr>
                <w:rFonts w:ascii="Cambria Math" w:hAnsi="Cambria Math"/>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α</m:t>
            </m:r>
            <m:ctrlPr>
              <w:rPr>
                <w:rFonts w:ascii="Cambria Math" w:hAnsi="Cambria Math"/>
                <w:color w:val="000000" w:themeColor="text1"/>
                <w:highlight w:val="none"/>
                <w14:textFill>
                  <w14:solidFill>
                    <w14:schemeClr w14:val="tx1"/>
                  </w14:solidFill>
                </w14:textFill>
              </w:rPr>
            </m:ctrlPr>
          </m:e>
          <m:sub>
            <m:r>
              <m:rPr>
                <m:sty m:val="p"/>
              </m:rPr>
              <w:rPr>
                <w:rFonts w:ascii="Cambria Math" w:hAnsi="Cambria Math"/>
                <w:color w:val="000000" w:themeColor="text1"/>
                <w:highlight w:val="none"/>
                <w14:textFill>
                  <w14:solidFill>
                    <w14:schemeClr w14:val="tx1"/>
                  </w14:solidFill>
                </w14:textFill>
              </w:rPr>
              <m:t>1</m:t>
            </m:r>
            <m:ctrlPr>
              <w:rPr>
                <w:rFonts w:ascii="Cambria Math" w:hAnsi="Cambria Math"/>
                <w:color w:val="000000" w:themeColor="text1"/>
                <w:highlight w:val="none"/>
                <w14:textFill>
                  <w14:solidFill>
                    <w14:schemeClr w14:val="tx1"/>
                  </w14:solidFill>
                </w14:textFill>
              </w:rPr>
            </m:ctrlPr>
          </m:sub>
        </m:sSub>
      </m:oMath>
      <w:r>
        <w:rPr>
          <w:color w:val="000000" w:themeColor="text1"/>
          <w:highlight w:val="none"/>
          <w14:textFill>
            <w14:solidFill>
              <w14:schemeClr w14:val="tx1"/>
            </w14:solidFill>
          </w14:textFill>
        </w:rPr>
        <w:t xml:space="preserve">, </w:t>
      </w:r>
      <m:oMath>
        <m:sSub>
          <m:sSubPr>
            <m:ctrlPr>
              <w:rPr>
                <w:rFonts w:ascii="Cambria Math" w:hAnsi="Cambria Math"/>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α</m:t>
            </m:r>
            <m:ctrlPr>
              <w:rPr>
                <w:rFonts w:ascii="Cambria Math" w:hAnsi="Cambria Math"/>
                <w:color w:val="000000" w:themeColor="text1"/>
                <w:highlight w:val="none"/>
                <w14:textFill>
                  <w14:solidFill>
                    <w14:schemeClr w14:val="tx1"/>
                  </w14:solidFill>
                </w14:textFill>
              </w:rPr>
            </m:ctrlPr>
          </m:e>
          <m:sub>
            <m:r>
              <m:rPr>
                <m:sty m:val="p"/>
              </m:rPr>
              <w:rPr>
                <w:rFonts w:ascii="Cambria Math" w:hAnsi="Cambria Math"/>
                <w:color w:val="000000" w:themeColor="text1"/>
                <w:highlight w:val="none"/>
                <w14:textFill>
                  <w14:solidFill>
                    <w14:schemeClr w14:val="tx1"/>
                  </w14:solidFill>
                </w14:textFill>
              </w:rPr>
              <m:t>3</m:t>
            </m:r>
            <m:ctrlPr>
              <w:rPr>
                <w:rFonts w:ascii="Cambria Math" w:hAnsi="Cambria Math"/>
                <w:color w:val="000000" w:themeColor="text1"/>
                <w:highlight w:val="none"/>
                <w14:textFill>
                  <w14:solidFill>
                    <w14:schemeClr w14:val="tx1"/>
                  </w14:solidFill>
                </w14:textFill>
              </w:rPr>
            </m:ctrlPr>
          </m:sub>
        </m:sSub>
      </m:oMath>
      <w:r>
        <w:rPr>
          <w:rFonts w:hint="eastAsia"/>
          <w:color w:val="000000" w:themeColor="text1"/>
          <w:highlight w:val="none"/>
          <w14:textFill>
            <w14:solidFill>
              <w14:schemeClr w14:val="tx1"/>
            </w14:solidFill>
          </w14:textFill>
        </w:rPr>
        <w:t>,</w:t>
      </w:r>
      <w:r>
        <w:rPr>
          <w:rFonts w:ascii="Cambria Math" w:hAnsi="Cambria Math"/>
          <w:color w:val="000000" w:themeColor="text1"/>
          <w:highlight w:val="none"/>
          <w14:textFill>
            <w14:solidFill>
              <w14:schemeClr w14:val="tx1"/>
            </w14:solidFill>
          </w14:textFill>
        </w:rPr>
        <w:t xml:space="preserve"> </w:t>
      </w:r>
      <m:oMath>
        <m:sSub>
          <m:sSubPr>
            <m:ctrlPr>
              <w:rPr>
                <w:rFonts w:ascii="Cambria Math" w:hAnsi="Cambria Math"/>
                <w:color w:val="000000" w:themeColor="text1"/>
                <w:highlight w:val="none"/>
                <w14:textFill>
                  <w14:solidFill>
                    <w14:schemeClr w14:val="tx1"/>
                  </w14:solidFill>
                </w14:textFill>
              </w:rPr>
            </m:ctrlPr>
          </m:sSubPr>
          <m:e>
            <m:r>
              <m:rPr>
                <m:sty m:val="p"/>
              </m:rPr>
              <w:rPr>
                <w:rFonts w:ascii="Cambria Math" w:hAnsi="Cambria Math"/>
                <w:color w:val="000000" w:themeColor="text1"/>
                <w:highlight w:val="none"/>
                <w14:textFill>
                  <w14:solidFill>
                    <w14:schemeClr w14:val="tx1"/>
                  </w14:solidFill>
                </w14:textFill>
              </w:rPr>
              <m:t>k</m:t>
            </m:r>
            <m:ctrlPr>
              <w:rPr>
                <w:rFonts w:ascii="Cambria Math" w:hAnsi="Cambria Math"/>
                <w:color w:val="000000" w:themeColor="text1"/>
                <w:highlight w:val="none"/>
                <w14:textFill>
                  <w14:solidFill>
                    <w14:schemeClr w14:val="tx1"/>
                  </w14:solidFill>
                </w14:textFill>
              </w:rPr>
            </m:ctrlPr>
          </m:e>
          <m:sub>
            <m:r>
              <m:rPr>
                <m:sty m:val="p"/>
              </m:rPr>
              <w:rPr>
                <w:rFonts w:ascii="Cambria Math" w:hAnsi="Cambria Math"/>
                <w:color w:val="000000" w:themeColor="text1"/>
                <w:highlight w:val="none"/>
                <w14:textFill>
                  <w14:solidFill>
                    <w14:schemeClr w14:val="tx1"/>
                  </w14:solidFill>
                </w14:textFill>
              </w:rPr>
              <m:t>1</m:t>
            </m:r>
            <m:ctrlPr>
              <w:rPr>
                <w:rFonts w:ascii="Cambria Math" w:hAnsi="Cambria Math"/>
                <w:color w:val="000000" w:themeColor="text1"/>
                <w:highlight w:val="none"/>
                <w14:textFill>
                  <w14:solidFill>
                    <w14:schemeClr w14:val="tx1"/>
                  </w14:solidFill>
                </w14:textFill>
              </w:rPr>
            </m:ctrlPr>
          </m:sub>
        </m:sSub>
      </m:oMath>
      <w:r>
        <w:rPr>
          <w:rFonts w:hint="eastAsia"/>
          <w:color w:val="000000" w:themeColor="text1"/>
          <w:highlight w:val="none"/>
          <w14:textFill>
            <w14:solidFill>
              <w14:schemeClr w14:val="tx1"/>
            </w14:solidFill>
          </w14:textFill>
        </w:rPr>
        <w:t>,</w:t>
      </w:r>
      <m:oMath>
        <m:sSub>
          <m:sSubPr>
            <m:ctrlPr>
              <w:rPr>
                <w:rFonts w:ascii="Cambria Math" w:hAnsi="Cambria Math"/>
                <w:color w:val="000000" w:themeColor="text1"/>
                <w:highlight w:val="none"/>
                <w14:textFill>
                  <w14:solidFill>
                    <w14:schemeClr w14:val="tx1"/>
                  </w14:solidFill>
                </w14:textFill>
              </w:rPr>
            </m:ctrlPr>
          </m:sSubPr>
          <m:e>
            <m:r>
              <m:rPr>
                <m:sty m:val="p"/>
              </m:rPr>
              <w:rPr>
                <w:rFonts w:ascii="Cambria Math" w:hAnsi="Cambria Math"/>
                <w:color w:val="000000" w:themeColor="text1"/>
                <w:highlight w:val="none"/>
                <w14:textFill>
                  <w14:solidFill>
                    <w14:schemeClr w14:val="tx1"/>
                  </w14:solidFill>
                </w14:textFill>
              </w:rPr>
              <m:t>k</m:t>
            </m:r>
            <m:ctrlPr>
              <w:rPr>
                <w:rFonts w:ascii="Cambria Math" w:hAnsi="Cambria Math"/>
                <w:color w:val="000000" w:themeColor="text1"/>
                <w:highlight w:val="none"/>
                <w14:textFill>
                  <w14:solidFill>
                    <w14:schemeClr w14:val="tx1"/>
                  </w14:solidFill>
                </w14:textFill>
              </w:rPr>
            </m:ctrlPr>
          </m:e>
          <m:sub>
            <m:r>
              <m:rPr>
                <m:sty m:val="p"/>
              </m:rPr>
              <w:rPr>
                <w:rFonts w:ascii="Cambria Math" w:hAnsi="Cambria Math"/>
                <w:color w:val="000000" w:themeColor="text1"/>
                <w:highlight w:val="none"/>
                <w14:textFill>
                  <w14:solidFill>
                    <w14:schemeClr w14:val="tx1"/>
                  </w14:solidFill>
                </w14:textFill>
              </w:rPr>
              <m:t>3</m:t>
            </m:r>
            <m:ctrlPr>
              <w:rPr>
                <w:rFonts w:ascii="Cambria Math" w:hAnsi="Cambria Math"/>
                <w:color w:val="000000" w:themeColor="text1"/>
                <w:highlight w:val="none"/>
                <w14:textFill>
                  <w14:solidFill>
                    <w14:schemeClr w14:val="tx1"/>
                  </w14:solidFill>
                </w14:textFill>
              </w:rPr>
            </m:ctrlPr>
          </m:sub>
        </m:sSub>
      </m:oMath>
      <w:r>
        <w:rPr>
          <w:rFonts w:hint="eastAsia"/>
          <w:color w:val="000000" w:themeColor="text1"/>
          <w:highlight w:val="none"/>
          <w14:textFill>
            <w14:solidFill>
              <w14:schemeClr w14:val="tx1"/>
            </w14:solidFill>
          </w14:textFill>
        </w:rPr>
        <w:t>,</w:t>
      </w:r>
      <w:r>
        <w:rPr>
          <w:rFonts w:ascii="Cambria Math" w:hAnsi="Cambria Math"/>
          <w:color w:val="000000" w:themeColor="text1"/>
          <w:highlight w:val="none"/>
          <w14:textFill>
            <w14:solidFill>
              <w14:schemeClr w14:val="tx1"/>
            </w14:solidFill>
          </w14:textFill>
        </w:rPr>
        <w:t xml:space="preserve"> </w:t>
      </w:r>
      <m:oMath>
        <m:sSub>
          <m:sSubPr>
            <m:ctrlPr>
              <w:rPr>
                <w:rFonts w:ascii="Cambria Math" w:hAnsi="Cambria Math"/>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d</m:t>
            </m:r>
            <m:ctrlPr>
              <w:rPr>
                <w:rFonts w:ascii="Cambria Math" w:hAnsi="Cambria Math"/>
                <w:color w:val="000000" w:themeColor="text1"/>
                <w:highlight w:val="none"/>
                <w14:textFill>
                  <w14:solidFill>
                    <w14:schemeClr w14:val="tx1"/>
                  </w14:solidFill>
                </w14:textFill>
              </w:rPr>
            </m:ctrlPr>
          </m:e>
          <m:sub>
            <m:r>
              <m:rPr>
                <m:sty m:val="p"/>
              </m:rPr>
              <w:rPr>
                <w:rFonts w:hint="eastAsia" w:ascii="Cambria Math" w:hAnsi="Cambria Math"/>
                <w:color w:val="000000" w:themeColor="text1"/>
                <w:highlight w:val="none"/>
                <w14:textFill>
                  <w14:solidFill>
                    <w14:schemeClr w14:val="tx1"/>
                  </w14:solidFill>
                </w14:textFill>
              </w:rPr>
              <m:t>ep</m:t>
            </m:r>
            <m:ctrlPr>
              <w:rPr>
                <w:rFonts w:ascii="Cambria Math" w:hAnsi="Cambria Math"/>
                <w:color w:val="000000" w:themeColor="text1"/>
                <w:highlight w:val="none"/>
                <w14:textFill>
                  <w14:solidFill>
                    <w14:schemeClr w14:val="tx1"/>
                  </w14:solidFill>
                </w14:textFill>
              </w:rPr>
            </m:ctrlPr>
          </m:sub>
        </m:sSub>
      </m:oMath>
      <w:r>
        <w:rPr>
          <w:rFonts w:hint="eastAsia" w:ascii="Cambria Math" w:hAnsi="Cambria Math"/>
          <w:color w:val="000000" w:themeColor="text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为预设经验参数，其中</w:t>
      </w:r>
      <m:oMath>
        <m:sSub>
          <m:sSubPr>
            <m:ctrlPr>
              <w:rPr>
                <w:rFonts w:ascii="Cambria Math" w:hAnsi="Cambria Math"/>
                <w:color w:val="000000" w:themeColor="text1"/>
                <w:highlight w:val="none"/>
                <w14:textFill>
                  <w14:solidFill>
                    <w14:schemeClr w14:val="tx1"/>
                  </w14:solidFill>
                </w14:textFill>
              </w:rPr>
            </m:ctrlPr>
          </m:sSubPr>
          <m:e>
            <m:r>
              <m:rPr/>
              <w:rPr>
                <w:rFonts w:ascii="Cambria Math" w:hAnsi="Cambria Math"/>
                <w:color w:val="000000" w:themeColor="text1"/>
                <w:highlight w:val="none"/>
                <w14:textFill>
                  <w14:solidFill>
                    <w14:schemeClr w14:val="tx1"/>
                  </w14:solidFill>
                </w14:textFill>
              </w:rPr>
              <m:t>d</m:t>
            </m:r>
            <m:ctrlPr>
              <w:rPr>
                <w:rFonts w:ascii="Cambria Math" w:hAnsi="Cambria Math"/>
                <w:color w:val="000000" w:themeColor="text1"/>
                <w:highlight w:val="none"/>
                <w14:textFill>
                  <w14:solidFill>
                    <w14:schemeClr w14:val="tx1"/>
                  </w14:solidFill>
                </w14:textFill>
              </w:rPr>
            </m:ctrlPr>
          </m:e>
          <m:sub>
            <m:r>
              <m:rPr>
                <m:sty m:val="p"/>
              </m:rPr>
              <w:rPr>
                <w:rFonts w:hint="eastAsia" w:ascii="Cambria Math" w:hAnsi="Cambria Math"/>
                <w:color w:val="000000" w:themeColor="text1"/>
                <w:highlight w:val="none"/>
                <w14:textFill>
                  <w14:solidFill>
                    <w14:schemeClr w14:val="tx1"/>
                  </w14:solidFill>
                </w14:textFill>
              </w:rPr>
              <m:t>ep</m:t>
            </m:r>
            <m:ctrlPr>
              <w:rPr>
                <w:rFonts w:ascii="Cambria Math" w:hAnsi="Cambria Math"/>
                <w:color w:val="000000" w:themeColor="text1"/>
                <w:highlight w:val="none"/>
                <w14:textFill>
                  <w14:solidFill>
                    <w14:schemeClr w14:val="tx1"/>
                  </w14:solidFill>
                </w14:textFill>
              </w:rPr>
            </m:ctrlPr>
          </m:sub>
        </m:sSub>
      </m:oMath>
      <w:r>
        <w:rPr>
          <w:rFonts w:hint="eastAsia" w:ascii="宋体" w:hAnsi="宋体"/>
          <w:color w:val="000000" w:themeColor="text1"/>
          <w:highlight w:val="none"/>
          <w14:textFill>
            <w14:solidFill>
              <w14:schemeClr w14:val="tx1"/>
            </w14:solidFill>
          </w14:textFill>
        </w:rPr>
        <w:t>为数倍的观测距离。</w:t>
      </w:r>
    </w:p>
    <w:p>
      <w:pPr>
        <w:jc w:val="left"/>
        <w:rPr>
          <w:rFonts w:ascii="宋体" w:hAnsi="宋体"/>
          <w:color w:val="000000" w:themeColor="text1"/>
          <w:sz w:val="24"/>
          <w:highlight w:val="none"/>
          <w14:textFill>
            <w14:solidFill>
              <w14:schemeClr w14:val="tx1"/>
            </w14:solidFill>
          </w14:textFill>
        </w:rPr>
      </w:pPr>
    </w:p>
    <w:p>
      <w:pPr>
        <w:pStyle w:val="281"/>
        <w:spacing w:before="120" w:after="1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可观测性判据示意</w:t>
      </w:r>
      <w:r>
        <w:rPr>
          <w:color w:val="000000" w:themeColor="text1"/>
          <w:highlight w:val="none"/>
          <w14:textFill>
            <w14:solidFill>
              <w14:schemeClr w14:val="tx1"/>
            </w14:solidFill>
          </w14:textFill>
        </w:rPr>
        <w:drawing>
          <wp:anchor distT="0" distB="0" distL="114300" distR="114300" simplePos="0" relativeHeight="251673600" behindDoc="0" locked="0" layoutInCell="1" allowOverlap="1">
            <wp:simplePos x="0" y="0"/>
            <wp:positionH relativeFrom="column">
              <wp:posOffset>1162050</wp:posOffset>
            </wp:positionH>
            <wp:positionV relativeFrom="paragraph">
              <wp:posOffset>187960</wp:posOffset>
            </wp:positionV>
            <wp:extent cx="2767330" cy="2428240"/>
            <wp:effectExtent l="0" t="0" r="13970" b="10160"/>
            <wp:wrapTopAndBottom/>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67330" cy="2428240"/>
                    </a:xfrm>
                    <a:prstGeom prst="rect">
                      <a:avLst/>
                    </a:prstGeom>
                  </pic:spPr>
                </pic:pic>
              </a:graphicData>
            </a:graphic>
          </wp:anchor>
        </w:drawing>
      </w: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sectPr>
          <w:pgSz w:w="11907" w:h="16839"/>
          <w:pgMar w:top="1418" w:right="1134" w:bottom="1134" w:left="1418" w:header="1418" w:footer="1134" w:gutter="0"/>
          <w:cols w:space="425" w:num="1"/>
          <w:docGrid w:linePitch="312" w:charSpace="0"/>
        </w:sectPr>
      </w:pPr>
    </w:p>
    <w:p>
      <w:pPr>
        <w:pStyle w:val="349"/>
        <w:rPr>
          <w:color w:val="000000" w:themeColor="text1"/>
          <w:highlight w:val="none"/>
          <w14:textFill>
            <w14:solidFill>
              <w14:schemeClr w14:val="tx1"/>
            </w14:solidFill>
          </w14:textFill>
        </w:rPr>
      </w:pPr>
    </w:p>
    <w:p>
      <w:pPr>
        <w:pStyle w:val="350"/>
        <w:rPr>
          <w:color w:val="000000" w:themeColor="text1"/>
          <w:highlight w:val="none"/>
          <w14:textFill>
            <w14:solidFill>
              <w14:schemeClr w14:val="tx1"/>
            </w14:solidFill>
          </w14:textFill>
        </w:rPr>
      </w:pPr>
    </w:p>
    <w:p>
      <w:pPr>
        <w:pStyle w:val="274"/>
        <w:rPr>
          <w:color w:val="000000" w:themeColor="text1"/>
          <w:highlight w:val="none"/>
          <w14:textFill>
            <w14:solidFill>
              <w14:schemeClr w14:val="tx1"/>
            </w14:solidFill>
          </w14:textFill>
        </w:rPr>
      </w:pPr>
      <w:bookmarkStart w:id="27" w:name="_Toc30461"/>
      <w:r>
        <w:rPr>
          <w:rFonts w:hint="eastAsia"/>
          <w:color w:val="000000" w:themeColor="text1"/>
          <w:highlight w:val="none"/>
          <w14:textFill>
            <w14:solidFill>
              <w14:schemeClr w14:val="tx1"/>
            </w14:solidFill>
          </w14:textFill>
        </w:rPr>
        <w:br w:type="textWrapping"/>
      </w:r>
      <w:r>
        <w:rPr>
          <w:rFonts w:hint="eastAsia"/>
          <w:color w:val="000000" w:themeColor="text1"/>
          <w:highlight w:val="none"/>
          <w14:textFill>
            <w14:solidFill>
              <w14:schemeClr w14:val="tx1"/>
            </w14:solidFill>
          </w14:textFill>
        </w:rPr>
        <w:t>（资料性）</w:t>
      </w:r>
      <w:r>
        <w:rPr>
          <w:rFonts w:hint="eastAsia"/>
          <w:color w:val="000000" w:themeColor="text1"/>
          <w:highlight w:val="none"/>
          <w14:textFill>
            <w14:solidFill>
              <w14:schemeClr w14:val="tx1"/>
            </w14:solidFill>
          </w14:textFill>
        </w:rPr>
        <w:br w:type="textWrapping"/>
      </w:r>
      <w:r>
        <w:rPr>
          <w:rFonts w:hint="eastAsia"/>
          <w:color w:val="000000" w:themeColor="text1"/>
          <w:highlight w:val="none"/>
          <w14:textFill>
            <w14:solidFill>
              <w14:schemeClr w14:val="tx1"/>
            </w14:solidFill>
          </w14:textFill>
        </w:rPr>
        <w:t>航线规划飞行记录</w:t>
      </w:r>
      <w:bookmarkEnd w:id="27"/>
    </w:p>
    <w:p>
      <w:pPr>
        <w:rPr>
          <w:color w:val="000000" w:themeColor="text1"/>
          <w:highlight w:val="none"/>
          <w14:textFill>
            <w14:solidFill>
              <w14:schemeClr w14:val="tx1"/>
            </w14:solidFill>
          </w14:textFill>
        </w:rPr>
      </w:pPr>
    </w:p>
    <w:p>
      <w:pPr>
        <w:spacing w:line="360" w:lineRule="auto"/>
        <w:jc w:val="cente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航线规划飞行记录表</w:t>
      </w:r>
    </w:p>
    <w:p>
      <w:pPr>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航测飞行过程中，应填写航测飞行记录表，格式如下。</w:t>
      </w:r>
    </w:p>
    <w:p>
      <w:pPr>
        <w:spacing w:line="360" w:lineRule="auto"/>
        <w:jc w:val="center"/>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航测规划飞行记录表</w:t>
      </w:r>
    </w:p>
    <w:p>
      <w:pPr>
        <w:spacing w:line="360" w:lineRule="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规划日期</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飞行日期</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从</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时</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分 到 </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时</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分</w:t>
      </w:r>
    </w:p>
    <w:tbl>
      <w:tblPr>
        <w:tblStyle w:val="89"/>
        <w:tblW w:w="8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9"/>
        <w:gridCol w:w="1309"/>
        <w:gridCol w:w="1129"/>
        <w:gridCol w:w="1219"/>
        <w:gridCol w:w="1324"/>
        <w:gridCol w:w="1114"/>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vMerge w:val="restart"/>
            <w:vAlign w:val="center"/>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测区</w:t>
            </w: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测区名称</w:t>
            </w:r>
          </w:p>
        </w:tc>
        <w:tc>
          <w:tcPr>
            <w:tcW w:w="1129" w:type="dxa"/>
          </w:tcPr>
          <w:p>
            <w:pPr>
              <w:spacing w:line="360" w:lineRule="auto"/>
              <w:jc w:val="center"/>
              <w:rPr>
                <w:color w:val="000000" w:themeColor="text1"/>
                <w:szCs w:val="21"/>
                <w:highlight w:val="none"/>
                <w14:textFill>
                  <w14:solidFill>
                    <w14:schemeClr w14:val="tx1"/>
                  </w14:solidFill>
                </w14:textFill>
              </w:rPr>
            </w:pPr>
          </w:p>
        </w:tc>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测区代号</w:t>
            </w:r>
          </w:p>
        </w:tc>
        <w:tc>
          <w:tcPr>
            <w:tcW w:w="1324" w:type="dxa"/>
          </w:tcPr>
          <w:p>
            <w:pPr>
              <w:spacing w:line="360" w:lineRule="auto"/>
              <w:jc w:val="center"/>
              <w:rPr>
                <w:color w:val="000000" w:themeColor="text1"/>
                <w:szCs w:val="21"/>
                <w:highlight w:val="none"/>
                <w14:textFill>
                  <w14:solidFill>
                    <w14:schemeClr w14:val="tx1"/>
                  </w14:solidFill>
                </w14:textFill>
              </w:rPr>
            </w:pPr>
          </w:p>
        </w:tc>
        <w:tc>
          <w:tcPr>
            <w:tcW w:w="111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航线代号</w:t>
            </w:r>
          </w:p>
        </w:tc>
        <w:tc>
          <w:tcPr>
            <w:tcW w:w="1219" w:type="dxa"/>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vMerge w:val="continue"/>
          </w:tcPr>
          <w:p>
            <w:pPr>
              <w:spacing w:line="360" w:lineRule="auto"/>
              <w:jc w:val="center"/>
              <w:rPr>
                <w:color w:val="000000" w:themeColor="text1"/>
                <w:szCs w:val="21"/>
                <w:highlight w:val="none"/>
                <w14:textFill>
                  <w14:solidFill>
                    <w14:schemeClr w14:val="tx1"/>
                  </w14:solidFill>
                </w14:textFill>
              </w:rPr>
            </w:pP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绝对航高</w:t>
            </w:r>
          </w:p>
        </w:tc>
        <w:tc>
          <w:tcPr>
            <w:tcW w:w="1129" w:type="dxa"/>
          </w:tcPr>
          <w:p>
            <w:pPr>
              <w:spacing w:line="360" w:lineRule="auto"/>
              <w:jc w:val="center"/>
              <w:rPr>
                <w:color w:val="000000" w:themeColor="text1"/>
                <w:szCs w:val="21"/>
                <w:highlight w:val="none"/>
                <w14:textFill>
                  <w14:solidFill>
                    <w14:schemeClr w14:val="tx1"/>
                  </w14:solidFill>
                </w14:textFill>
              </w:rPr>
            </w:pPr>
          </w:p>
        </w:tc>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分辨率</w:t>
            </w:r>
          </w:p>
        </w:tc>
        <w:tc>
          <w:tcPr>
            <w:tcW w:w="1324" w:type="dxa"/>
          </w:tcPr>
          <w:p>
            <w:pPr>
              <w:spacing w:line="360" w:lineRule="auto"/>
              <w:jc w:val="center"/>
              <w:rPr>
                <w:color w:val="000000" w:themeColor="text1"/>
                <w:szCs w:val="21"/>
                <w:highlight w:val="none"/>
                <w14:textFill>
                  <w14:solidFill>
                    <w14:schemeClr w14:val="tx1"/>
                  </w14:solidFill>
                </w14:textFill>
              </w:rPr>
            </w:pPr>
          </w:p>
        </w:tc>
        <w:tc>
          <w:tcPr>
            <w:tcW w:w="111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航线条数</w:t>
            </w:r>
          </w:p>
        </w:tc>
        <w:tc>
          <w:tcPr>
            <w:tcW w:w="1219" w:type="dxa"/>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飞行器</w:t>
            </w: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型号</w:t>
            </w:r>
          </w:p>
        </w:tc>
        <w:tc>
          <w:tcPr>
            <w:tcW w:w="1129" w:type="dxa"/>
          </w:tcPr>
          <w:p>
            <w:pPr>
              <w:spacing w:line="360" w:lineRule="auto"/>
              <w:jc w:val="center"/>
              <w:rPr>
                <w:color w:val="000000" w:themeColor="text1"/>
                <w:szCs w:val="21"/>
                <w:highlight w:val="none"/>
                <w14:textFill>
                  <w14:solidFill>
                    <w14:schemeClr w14:val="tx1"/>
                  </w14:solidFill>
                </w14:textFill>
              </w:rPr>
            </w:pPr>
          </w:p>
        </w:tc>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编号</w:t>
            </w:r>
          </w:p>
        </w:tc>
        <w:tc>
          <w:tcPr>
            <w:tcW w:w="1324" w:type="dxa"/>
          </w:tcPr>
          <w:p>
            <w:pPr>
              <w:spacing w:line="360" w:lineRule="auto"/>
              <w:jc w:val="center"/>
              <w:rPr>
                <w:color w:val="000000" w:themeColor="text1"/>
                <w:szCs w:val="21"/>
                <w:highlight w:val="none"/>
                <w14:textFill>
                  <w14:solidFill>
                    <w14:schemeClr w14:val="tx1"/>
                  </w14:solidFill>
                </w14:textFill>
              </w:rPr>
            </w:pPr>
          </w:p>
        </w:tc>
        <w:tc>
          <w:tcPr>
            <w:tcW w:w="111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飞控编号</w:t>
            </w:r>
          </w:p>
        </w:tc>
        <w:tc>
          <w:tcPr>
            <w:tcW w:w="1219" w:type="dxa"/>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vMerge w:val="restart"/>
            <w:vAlign w:val="center"/>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相机</w:t>
            </w: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相机型号</w:t>
            </w:r>
          </w:p>
        </w:tc>
        <w:tc>
          <w:tcPr>
            <w:tcW w:w="1129" w:type="dxa"/>
          </w:tcPr>
          <w:p>
            <w:pPr>
              <w:spacing w:line="360" w:lineRule="auto"/>
              <w:jc w:val="center"/>
              <w:rPr>
                <w:color w:val="000000" w:themeColor="text1"/>
                <w:szCs w:val="21"/>
                <w:highlight w:val="none"/>
                <w14:textFill>
                  <w14:solidFill>
                    <w14:schemeClr w14:val="tx1"/>
                  </w14:solidFill>
                </w14:textFill>
              </w:rPr>
            </w:pPr>
          </w:p>
        </w:tc>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相机编号</w:t>
            </w:r>
          </w:p>
        </w:tc>
        <w:tc>
          <w:tcPr>
            <w:tcW w:w="1324" w:type="dxa"/>
          </w:tcPr>
          <w:p>
            <w:pPr>
              <w:spacing w:line="360" w:lineRule="auto"/>
              <w:jc w:val="center"/>
              <w:rPr>
                <w:color w:val="000000" w:themeColor="text1"/>
                <w:szCs w:val="21"/>
                <w:highlight w:val="none"/>
                <w14:textFill>
                  <w14:solidFill>
                    <w14:schemeClr w14:val="tx1"/>
                  </w14:solidFill>
                </w14:textFill>
              </w:rPr>
            </w:pPr>
          </w:p>
        </w:tc>
        <w:tc>
          <w:tcPr>
            <w:tcW w:w="111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焦距</w:t>
            </w:r>
          </w:p>
        </w:tc>
        <w:tc>
          <w:tcPr>
            <w:tcW w:w="1219" w:type="dxa"/>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vMerge w:val="continue"/>
          </w:tcPr>
          <w:p>
            <w:pPr>
              <w:spacing w:line="360" w:lineRule="auto"/>
              <w:jc w:val="center"/>
              <w:rPr>
                <w:color w:val="000000" w:themeColor="text1"/>
                <w:szCs w:val="21"/>
                <w:highlight w:val="none"/>
                <w14:textFill>
                  <w14:solidFill>
                    <w14:schemeClr w14:val="tx1"/>
                  </w14:solidFill>
                </w14:textFill>
              </w:rPr>
            </w:pP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光圈</w:t>
            </w:r>
          </w:p>
        </w:tc>
        <w:tc>
          <w:tcPr>
            <w:tcW w:w="1129" w:type="dxa"/>
          </w:tcPr>
          <w:p>
            <w:pPr>
              <w:spacing w:line="360" w:lineRule="auto"/>
              <w:jc w:val="center"/>
              <w:rPr>
                <w:color w:val="000000" w:themeColor="text1"/>
                <w:szCs w:val="21"/>
                <w:highlight w:val="none"/>
                <w14:textFill>
                  <w14:solidFill>
                    <w14:schemeClr w14:val="tx1"/>
                  </w14:solidFill>
                </w14:textFill>
              </w:rPr>
            </w:pPr>
          </w:p>
        </w:tc>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曝光时间</w:t>
            </w:r>
          </w:p>
        </w:tc>
        <w:tc>
          <w:tcPr>
            <w:tcW w:w="1324" w:type="dxa"/>
          </w:tcPr>
          <w:p>
            <w:pPr>
              <w:spacing w:line="360" w:lineRule="auto"/>
              <w:jc w:val="center"/>
              <w:rPr>
                <w:color w:val="000000" w:themeColor="text1"/>
                <w:szCs w:val="21"/>
                <w:highlight w:val="none"/>
                <w14:textFill>
                  <w14:solidFill>
                    <w14:schemeClr w14:val="tx1"/>
                  </w14:solidFill>
                </w14:textFill>
              </w:rPr>
            </w:pPr>
          </w:p>
        </w:tc>
        <w:tc>
          <w:tcPr>
            <w:tcW w:w="111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感光度</w:t>
            </w:r>
          </w:p>
        </w:tc>
        <w:tc>
          <w:tcPr>
            <w:tcW w:w="1219" w:type="dxa"/>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vMerge w:val="restart"/>
            <w:vAlign w:val="center"/>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影像</w:t>
            </w: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存储盘号</w:t>
            </w:r>
          </w:p>
        </w:tc>
        <w:tc>
          <w:tcPr>
            <w:tcW w:w="2348" w:type="dxa"/>
            <w:gridSpan w:val="2"/>
          </w:tcPr>
          <w:p>
            <w:pPr>
              <w:spacing w:line="360" w:lineRule="auto"/>
              <w:jc w:val="center"/>
              <w:rPr>
                <w:color w:val="000000" w:themeColor="text1"/>
                <w:szCs w:val="21"/>
                <w:highlight w:val="none"/>
                <w14:textFill>
                  <w14:solidFill>
                    <w14:schemeClr w14:val="tx1"/>
                  </w14:solidFill>
                </w14:textFill>
              </w:rPr>
            </w:pPr>
          </w:p>
        </w:tc>
        <w:tc>
          <w:tcPr>
            <w:tcW w:w="132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拍摄时间</w:t>
            </w:r>
          </w:p>
        </w:tc>
        <w:tc>
          <w:tcPr>
            <w:tcW w:w="2333" w:type="dxa"/>
            <w:gridSpan w:val="2"/>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vMerge w:val="continue"/>
          </w:tcPr>
          <w:p>
            <w:pPr>
              <w:spacing w:line="360" w:lineRule="auto"/>
              <w:jc w:val="center"/>
              <w:rPr>
                <w:color w:val="000000" w:themeColor="text1"/>
                <w:szCs w:val="21"/>
                <w:highlight w:val="none"/>
                <w14:textFill>
                  <w14:solidFill>
                    <w14:schemeClr w14:val="tx1"/>
                  </w14:solidFill>
                </w14:textFill>
              </w:rPr>
            </w:pP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航测前试片</w:t>
            </w:r>
          </w:p>
        </w:tc>
        <w:tc>
          <w:tcPr>
            <w:tcW w:w="2348" w:type="dxa"/>
            <w:gridSpan w:val="2"/>
          </w:tcPr>
          <w:p>
            <w:pPr>
              <w:spacing w:line="360" w:lineRule="auto"/>
              <w:jc w:val="center"/>
              <w:rPr>
                <w:color w:val="000000" w:themeColor="text1"/>
                <w:szCs w:val="21"/>
                <w:highlight w:val="none"/>
                <w14:textFill>
                  <w14:solidFill>
                    <w14:schemeClr w14:val="tx1"/>
                  </w14:solidFill>
                </w14:textFill>
              </w:rPr>
            </w:pPr>
          </w:p>
        </w:tc>
        <w:tc>
          <w:tcPr>
            <w:tcW w:w="132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航测后试片</w:t>
            </w:r>
          </w:p>
        </w:tc>
        <w:tc>
          <w:tcPr>
            <w:tcW w:w="2333" w:type="dxa"/>
            <w:gridSpan w:val="2"/>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天气</w:t>
            </w: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天气状况</w:t>
            </w:r>
          </w:p>
        </w:tc>
        <w:tc>
          <w:tcPr>
            <w:tcW w:w="2348" w:type="dxa"/>
            <w:gridSpan w:val="2"/>
          </w:tcPr>
          <w:p>
            <w:pPr>
              <w:spacing w:line="360" w:lineRule="auto"/>
              <w:jc w:val="center"/>
              <w:rPr>
                <w:color w:val="000000" w:themeColor="text1"/>
                <w:szCs w:val="21"/>
                <w:highlight w:val="none"/>
                <w14:textFill>
                  <w14:solidFill>
                    <w14:schemeClr w14:val="tx1"/>
                  </w14:solidFill>
                </w14:textFill>
              </w:rPr>
            </w:pPr>
          </w:p>
        </w:tc>
        <w:tc>
          <w:tcPr>
            <w:tcW w:w="132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温度</w:t>
            </w:r>
          </w:p>
        </w:tc>
        <w:tc>
          <w:tcPr>
            <w:tcW w:w="2333" w:type="dxa"/>
            <w:gridSpan w:val="2"/>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121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机组</w:t>
            </w:r>
          </w:p>
        </w:tc>
        <w:tc>
          <w:tcPr>
            <w:tcW w:w="1309"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飞手</w:t>
            </w:r>
          </w:p>
        </w:tc>
        <w:tc>
          <w:tcPr>
            <w:tcW w:w="2348" w:type="dxa"/>
            <w:gridSpan w:val="2"/>
          </w:tcPr>
          <w:p>
            <w:pPr>
              <w:spacing w:line="360" w:lineRule="auto"/>
              <w:jc w:val="center"/>
              <w:rPr>
                <w:color w:val="000000" w:themeColor="text1"/>
                <w:szCs w:val="21"/>
                <w:highlight w:val="none"/>
                <w14:textFill>
                  <w14:solidFill>
                    <w14:schemeClr w14:val="tx1"/>
                  </w14:solidFill>
                </w14:textFill>
              </w:rPr>
            </w:pPr>
          </w:p>
        </w:tc>
        <w:tc>
          <w:tcPr>
            <w:tcW w:w="1324" w:type="dxa"/>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航线规划员</w:t>
            </w:r>
          </w:p>
        </w:tc>
        <w:tc>
          <w:tcPr>
            <w:tcW w:w="2333" w:type="dxa"/>
            <w:gridSpan w:val="2"/>
          </w:tcPr>
          <w:p>
            <w:pPr>
              <w:spacing w:line="360" w:lineRule="auto"/>
              <w:jc w:val="center"/>
              <w:rPr>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6" w:hRule="atLeast"/>
          <w:jc w:val="center"/>
        </w:trPr>
        <w:tc>
          <w:tcPr>
            <w:tcW w:w="8533" w:type="dxa"/>
            <w:gridSpan w:val="7"/>
          </w:tcPr>
          <w:p>
            <w:pPr>
              <w:spacing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航线规划示意图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jc w:val="center"/>
        </w:trPr>
        <w:tc>
          <w:tcPr>
            <w:tcW w:w="8533" w:type="dxa"/>
            <w:gridSpan w:val="7"/>
          </w:tcPr>
          <w:p>
            <w:pPr>
              <w:spacing w:line="360" w:lineRule="auto"/>
              <w:jc w:val="left"/>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备注：</w:t>
            </w:r>
          </w:p>
        </w:tc>
      </w:tr>
    </w:tbl>
    <w:p>
      <w:pPr>
        <w:wordWrap w:val="0"/>
        <w:spacing w:line="360" w:lineRule="auto"/>
        <w:ind w:firstLine="420"/>
        <w:jc w:val="right"/>
        <w:rPr>
          <w:color w:val="000000" w:themeColor="text1"/>
          <w:highlight w:val="none"/>
          <w14:textFill>
            <w14:solidFill>
              <w14:schemeClr w14:val="tx1"/>
            </w14:solidFill>
          </w14:textFill>
        </w:rPr>
      </w:pPr>
    </w:p>
    <w:p>
      <w:pPr>
        <w:wordWrap w:val="0"/>
        <w:spacing w:line="360" w:lineRule="auto"/>
        <w:ind w:firstLine="420"/>
        <w:jc w:val="right"/>
        <w:rPr>
          <w:color w:val="000000" w:themeColor="text1"/>
          <w:highlight w:val="none"/>
          <w14:textFill>
            <w14:solidFill>
              <w14:schemeClr w14:val="tx1"/>
            </w14:solidFill>
          </w14:textFill>
        </w:rPr>
        <w:sectPr>
          <w:pgSz w:w="11907" w:h="16839"/>
          <w:pgMar w:top="1418" w:right="1134" w:bottom="1134" w:left="1418" w:header="1418" w:footer="1134" w:gutter="0"/>
          <w:cols w:space="425" w:num="1"/>
          <w:docGrid w:linePitch="312" w:charSpace="0"/>
        </w:sectPr>
      </w:pPr>
      <w:r>
        <w:rPr>
          <w:rFonts w:hint="eastAsia"/>
          <w:color w:val="000000" w:themeColor="text1"/>
          <w:highlight w:val="none"/>
          <w14:textFill>
            <w14:solidFill>
              <w14:schemeClr w14:val="tx1"/>
            </w14:solidFill>
          </w14:textFill>
        </w:rPr>
        <w:t>填表人</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提交人</w:t>
      </w:r>
      <w:r>
        <w:rPr>
          <w:rFonts w:hint="eastAsia"/>
          <w:color w:val="000000" w:themeColor="text1"/>
          <w:highlight w:val="none"/>
          <w:u w:val="single"/>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接收人</w:t>
      </w:r>
      <w:r>
        <w:rPr>
          <w:color w:val="000000" w:themeColor="text1"/>
          <w:highlight w:val="none"/>
          <w:u w:val="single"/>
          <w14:textFill>
            <w14:solidFill>
              <w14:schemeClr w14:val="tx1"/>
            </w14:solidFill>
          </w14:textFill>
        </w:rPr>
        <w:t xml:space="preserve">                 </w:t>
      </w:r>
    </w:p>
    <w:p>
      <w:pPr>
        <w:pStyle w:val="349"/>
        <w:rPr>
          <w:color w:val="000000" w:themeColor="text1"/>
          <w:highlight w:val="none"/>
          <w14:textFill>
            <w14:solidFill>
              <w14:schemeClr w14:val="tx1"/>
            </w14:solidFill>
          </w14:textFill>
        </w:rPr>
      </w:pPr>
    </w:p>
    <w:p>
      <w:pPr>
        <w:pStyle w:val="350"/>
        <w:rPr>
          <w:color w:val="000000" w:themeColor="text1"/>
          <w:highlight w:val="none"/>
          <w14:textFill>
            <w14:solidFill>
              <w14:schemeClr w14:val="tx1"/>
            </w14:solidFill>
          </w14:textFill>
        </w:rPr>
      </w:pPr>
    </w:p>
    <w:p>
      <w:pPr>
        <w:pStyle w:val="274"/>
        <w:rPr>
          <w:color w:val="000000" w:themeColor="text1"/>
          <w:highlight w:val="none"/>
          <w14:textFill>
            <w14:solidFill>
              <w14:schemeClr w14:val="tx1"/>
            </w14:solidFill>
          </w14:textFill>
        </w:rPr>
      </w:pPr>
      <w:bookmarkStart w:id="28" w:name="_Toc13859"/>
      <w:r>
        <w:rPr>
          <w:rFonts w:hint="eastAsia"/>
          <w:color w:val="000000" w:themeColor="text1"/>
          <w:highlight w:val="none"/>
          <w14:textFill>
            <w14:solidFill>
              <w14:schemeClr w14:val="tx1"/>
            </w14:solidFill>
          </w14:textFill>
        </w:rPr>
        <w:br w:type="textWrapping"/>
      </w:r>
      <w:r>
        <w:rPr>
          <w:rFonts w:hint="eastAsia"/>
          <w:color w:val="000000" w:themeColor="text1"/>
          <w:highlight w:val="none"/>
          <w14:textFill>
            <w14:solidFill>
              <w14:schemeClr w14:val="tx1"/>
            </w14:solidFill>
          </w14:textFill>
        </w:rPr>
        <w:t>（资料性）</w:t>
      </w:r>
      <w:r>
        <w:rPr>
          <w:rFonts w:hint="eastAsia"/>
          <w:color w:val="000000" w:themeColor="text1"/>
          <w:highlight w:val="none"/>
          <w14:textFill>
            <w14:solidFill>
              <w14:schemeClr w14:val="tx1"/>
            </w14:solidFill>
          </w14:textFill>
        </w:rPr>
        <w:br w:type="textWrapping"/>
      </w:r>
      <w:r>
        <w:rPr>
          <w:rFonts w:hint="eastAsia"/>
          <w:color w:val="000000" w:themeColor="text1"/>
          <w:highlight w:val="none"/>
          <w14:textFill>
            <w14:solidFill>
              <w14:schemeClr w14:val="tx1"/>
            </w14:solidFill>
          </w14:textFill>
        </w:rPr>
        <w:t>像控点成果点之记</w:t>
      </w:r>
      <w:bookmarkEnd w:id="28"/>
    </w:p>
    <w:p>
      <w:pPr>
        <w:pStyle w:val="258"/>
        <w:ind w:firstLine="420"/>
        <w:rPr>
          <w:color w:val="000000" w:themeColor="text1"/>
          <w:highlight w:val="none"/>
          <w14:textFill>
            <w14:solidFill>
              <w14:schemeClr w14:val="tx1"/>
            </w14:solidFill>
          </w14:textFill>
        </w:rPr>
      </w:pPr>
    </w:p>
    <w:p>
      <w:pPr>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像控点测设后需登记点之记，表格如下。</w:t>
      </w:r>
    </w:p>
    <w:p>
      <w:pPr>
        <w:spacing w:after="120" w:afterLines="50"/>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点位信息</w:t>
      </w:r>
    </w:p>
    <w:tbl>
      <w:tblPr>
        <w:tblStyle w:val="88"/>
        <w:tblW w:w="9391"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57"/>
        <w:gridCol w:w="3162"/>
        <w:gridCol w:w="2127"/>
        <w:gridCol w:w="2945"/>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点</w:t>
            </w:r>
            <w:r>
              <w:rPr>
                <w:rFonts w:hint="eastAsia"/>
                <w:color w:val="000000" w:themeColor="text1"/>
                <w:sz w:val="18"/>
                <w:szCs w:val="18"/>
                <w:highlight w:val="none"/>
                <w14:textFill>
                  <w14:solidFill>
                    <w14:schemeClr w14:val="tx1"/>
                  </w14:solidFill>
                </w14:textFill>
              </w:rPr>
              <w:t>号</w:t>
            </w:r>
          </w:p>
        </w:tc>
        <w:tc>
          <w:tcPr>
            <w:tcW w:w="3162" w:type="dxa"/>
            <w:tcBorders>
              <w:bottom w:val="single" w:color="auto" w:sz="4" w:space="0"/>
            </w:tcBorders>
            <w:shd w:val="clear" w:color="auto" w:fill="auto"/>
            <w:vAlign w:val="center"/>
          </w:tcPr>
          <w:p>
            <w:pPr>
              <w:widowControl/>
              <w:jc w:val="center"/>
              <w:rPr>
                <w:color w:val="000000" w:themeColor="text1"/>
                <w:sz w:val="18"/>
                <w:szCs w:val="18"/>
                <w:highlight w:val="none"/>
                <w14:textFill>
                  <w14:solidFill>
                    <w14:schemeClr w14:val="tx1"/>
                  </w14:solidFill>
                </w14:textFill>
              </w:rPr>
            </w:pPr>
            <w:bookmarkStart w:id="29" w:name="P1"/>
            <w:bookmarkEnd w:id="29"/>
          </w:p>
        </w:tc>
        <w:tc>
          <w:tcPr>
            <w:tcW w:w="2127" w:type="dxa"/>
            <w:tcBorders>
              <w:bottom w:val="single" w:color="auto" w:sz="4" w:space="0"/>
              <w:right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点</w:t>
            </w:r>
            <w:r>
              <w:rPr>
                <w:rFonts w:hint="eastAsia"/>
                <w:color w:val="000000" w:themeColor="text1"/>
                <w:sz w:val="18"/>
                <w:szCs w:val="18"/>
                <w:highlight w:val="none"/>
                <w14:textFill>
                  <w14:solidFill>
                    <w14:schemeClr w14:val="tx1"/>
                  </w14:solidFill>
                </w14:textFill>
              </w:rPr>
              <w:t>类型</w:t>
            </w:r>
          </w:p>
        </w:tc>
        <w:tc>
          <w:tcPr>
            <w:tcW w:w="2945" w:type="dxa"/>
            <w:tcBorders>
              <w:left w:val="single" w:color="auto" w:sz="4" w:space="0"/>
              <w:bottom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概略纬度</w:t>
            </w:r>
          </w:p>
        </w:tc>
        <w:tc>
          <w:tcPr>
            <w:tcW w:w="3162" w:type="dxa"/>
            <w:shd w:val="clear" w:color="auto" w:fill="auto"/>
            <w:vAlign w:val="center"/>
          </w:tcPr>
          <w:p>
            <w:pPr>
              <w:widowControl/>
              <w:jc w:val="center"/>
              <w:rPr>
                <w:color w:val="000000" w:themeColor="text1"/>
                <w:sz w:val="18"/>
                <w:szCs w:val="18"/>
                <w:highlight w:val="none"/>
                <w14:textFill>
                  <w14:solidFill>
                    <w14:schemeClr w14:val="tx1"/>
                  </w14:solidFill>
                </w14:textFill>
              </w:rPr>
            </w:pPr>
            <w:bookmarkStart w:id="30" w:name="Lat1"/>
            <w:bookmarkEnd w:id="30"/>
          </w:p>
        </w:tc>
        <w:tc>
          <w:tcPr>
            <w:tcW w:w="2127" w:type="dxa"/>
            <w:tcBorders>
              <w:top w:val="single" w:color="auto" w:sz="4" w:space="0"/>
              <w:bottom w:val="single" w:color="auto" w:sz="4" w:space="0"/>
              <w:right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选点人</w:t>
            </w:r>
          </w:p>
        </w:tc>
        <w:tc>
          <w:tcPr>
            <w:tcW w:w="2945" w:type="dxa"/>
            <w:tcBorders>
              <w:top w:val="single" w:color="auto" w:sz="4" w:space="0"/>
              <w:left w:val="single" w:color="auto" w:sz="4" w:space="0"/>
              <w:bottom w:val="single" w:color="auto" w:sz="4" w:space="0"/>
            </w:tcBorders>
            <w:shd w:val="clear" w:color="auto" w:fill="auto"/>
            <w:vAlign w:val="center"/>
          </w:tcPr>
          <w:p>
            <w:pPr>
              <w:widowControl/>
              <w:jc w:val="center"/>
              <w:rPr>
                <w:color w:val="000000" w:themeColor="text1"/>
                <w:sz w:val="18"/>
                <w:szCs w:val="1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概略经度</w:t>
            </w:r>
          </w:p>
        </w:tc>
        <w:tc>
          <w:tcPr>
            <w:tcW w:w="3162" w:type="dxa"/>
            <w:tcBorders>
              <w:bottom w:val="single" w:color="auto" w:sz="4" w:space="0"/>
            </w:tcBorders>
            <w:shd w:val="clear" w:color="auto" w:fill="auto"/>
            <w:vAlign w:val="center"/>
          </w:tcPr>
          <w:p>
            <w:pPr>
              <w:widowControl/>
              <w:jc w:val="center"/>
              <w:rPr>
                <w:color w:val="000000" w:themeColor="text1"/>
                <w:sz w:val="18"/>
                <w:szCs w:val="18"/>
                <w:highlight w:val="none"/>
                <w14:textFill>
                  <w14:solidFill>
                    <w14:schemeClr w14:val="tx1"/>
                  </w14:solidFill>
                </w14:textFill>
              </w:rPr>
            </w:pPr>
            <w:bookmarkStart w:id="31" w:name="Lon1"/>
            <w:bookmarkEnd w:id="31"/>
          </w:p>
        </w:tc>
        <w:tc>
          <w:tcPr>
            <w:tcW w:w="2127" w:type="dxa"/>
            <w:tcBorders>
              <w:top w:val="single" w:color="auto" w:sz="4" w:space="0"/>
              <w:bottom w:val="single" w:color="auto" w:sz="4" w:space="0"/>
              <w:right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测点</w:t>
            </w:r>
            <w:r>
              <w:rPr>
                <w:color w:val="000000" w:themeColor="text1"/>
                <w:sz w:val="18"/>
                <w:szCs w:val="18"/>
                <w:highlight w:val="none"/>
                <w14:textFill>
                  <w14:solidFill>
                    <w14:schemeClr w14:val="tx1"/>
                  </w14:solidFill>
                </w14:textFill>
              </w:rPr>
              <w:t>人</w:t>
            </w:r>
          </w:p>
        </w:tc>
        <w:tc>
          <w:tcPr>
            <w:tcW w:w="2945" w:type="dxa"/>
            <w:tcBorders>
              <w:top w:val="single" w:color="auto" w:sz="4" w:space="0"/>
              <w:left w:val="single" w:color="auto" w:sz="4" w:space="0"/>
              <w:bottom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概略高程</w:t>
            </w:r>
          </w:p>
        </w:tc>
        <w:tc>
          <w:tcPr>
            <w:tcW w:w="3162" w:type="dxa"/>
            <w:tcBorders>
              <w:bottom w:val="single" w:color="auto" w:sz="4" w:space="0"/>
            </w:tcBorders>
            <w:shd w:val="clear" w:color="auto" w:fill="auto"/>
            <w:vAlign w:val="center"/>
          </w:tcPr>
          <w:p>
            <w:pPr>
              <w:widowControl/>
              <w:jc w:val="center"/>
              <w:rPr>
                <w:color w:val="000000" w:themeColor="text1"/>
                <w:sz w:val="18"/>
                <w:szCs w:val="18"/>
                <w:highlight w:val="none"/>
                <w14:textFill>
                  <w14:solidFill>
                    <w14:schemeClr w14:val="tx1"/>
                  </w14:solidFill>
                </w14:textFill>
              </w:rPr>
            </w:pPr>
            <w:bookmarkStart w:id="32" w:name="Alt1"/>
            <w:bookmarkEnd w:id="32"/>
          </w:p>
        </w:tc>
        <w:tc>
          <w:tcPr>
            <w:tcW w:w="2127" w:type="dxa"/>
            <w:tcBorders>
              <w:top w:val="single" w:color="auto" w:sz="4" w:space="0"/>
              <w:bottom w:val="single" w:color="auto" w:sz="4" w:space="0"/>
              <w:right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检查人</w:t>
            </w:r>
          </w:p>
        </w:tc>
        <w:tc>
          <w:tcPr>
            <w:tcW w:w="2945" w:type="dxa"/>
            <w:tcBorders>
              <w:top w:val="single" w:color="auto" w:sz="4" w:space="0"/>
              <w:left w:val="single" w:color="auto" w:sz="4" w:space="0"/>
              <w:bottom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测量日期</w:t>
            </w:r>
          </w:p>
        </w:tc>
        <w:tc>
          <w:tcPr>
            <w:tcW w:w="8234" w:type="dxa"/>
            <w:gridSpan w:val="3"/>
            <w:tcBorders>
              <w:bottom w:val="single" w:color="auto" w:sz="4" w:space="0"/>
            </w:tcBorders>
            <w:shd w:val="clear" w:color="auto" w:fill="auto"/>
            <w:vAlign w:val="center"/>
          </w:tcPr>
          <w:p>
            <w:pPr>
              <w:jc w:val="center"/>
              <w:rPr>
                <w:color w:val="000000" w:themeColor="text1"/>
                <w:sz w:val="18"/>
                <w:szCs w:val="18"/>
                <w:highlight w:val="none"/>
                <w14:textFill>
                  <w14:solidFill>
                    <w14:schemeClr w14:val="tx1"/>
                  </w14:solidFill>
                </w14:textFill>
              </w:rPr>
            </w:pPr>
            <w:bookmarkStart w:id="33" w:name="T1"/>
            <w:bookmarkEnd w:id="33"/>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作业</w:t>
            </w:r>
            <w:r>
              <w:rPr>
                <w:color w:val="000000" w:themeColor="text1"/>
                <w:sz w:val="18"/>
                <w:szCs w:val="18"/>
                <w:highlight w:val="none"/>
                <w14:textFill>
                  <w14:solidFill>
                    <w14:schemeClr w14:val="tx1"/>
                  </w14:solidFill>
                </w14:textFill>
              </w:rPr>
              <w:t>单位</w:t>
            </w:r>
          </w:p>
        </w:tc>
        <w:tc>
          <w:tcPr>
            <w:tcW w:w="8234" w:type="dxa"/>
            <w:gridSpan w:val="3"/>
            <w:shd w:val="clear" w:color="auto" w:fill="auto"/>
            <w:vAlign w:val="center"/>
          </w:tcPr>
          <w:p>
            <w:pPr>
              <w:jc w:val="center"/>
              <w:rPr>
                <w:color w:val="000000" w:themeColor="text1"/>
                <w:sz w:val="18"/>
                <w:szCs w:val="1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710" w:hRule="atLeast"/>
          <w:jc w:val="center"/>
        </w:trPr>
        <w:tc>
          <w:tcPr>
            <w:tcW w:w="1157" w:type="dxa"/>
            <w:shd w:val="clear" w:color="auto" w:fill="auto"/>
            <w:vAlign w:val="center"/>
          </w:tcPr>
          <w:p>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点位</w:t>
            </w:r>
            <w:r>
              <w:rPr>
                <w:color w:val="000000" w:themeColor="text1"/>
                <w:sz w:val="18"/>
                <w:szCs w:val="18"/>
                <w:highlight w:val="none"/>
                <w14:textFill>
                  <w14:solidFill>
                    <w14:schemeClr w14:val="tx1"/>
                  </w14:solidFill>
                </w14:textFill>
              </w:rPr>
              <w:t>描述</w:t>
            </w:r>
          </w:p>
        </w:tc>
        <w:tc>
          <w:tcPr>
            <w:tcW w:w="8234" w:type="dxa"/>
            <w:gridSpan w:val="3"/>
            <w:shd w:val="clear" w:color="auto" w:fill="auto"/>
            <w:vAlign w:val="center"/>
          </w:tcPr>
          <w:p>
            <w:pPr>
              <w:jc w:val="center"/>
              <w:rPr>
                <w:color w:val="000000" w:themeColor="text1"/>
                <w:sz w:val="18"/>
                <w:szCs w:val="18"/>
                <w:highlight w:val="none"/>
                <w14:textFill>
                  <w14:solidFill>
                    <w14:schemeClr w14:val="tx1"/>
                  </w14:solidFill>
                </w14:textFill>
              </w:rPr>
            </w:pPr>
          </w:p>
        </w:tc>
      </w:tr>
    </w:tbl>
    <w:p>
      <w:pPr>
        <w:rPr>
          <w:rFonts w:hint="eastAsia" w:ascii="宋体" w:hAnsi="宋体" w:eastAsia="宋体" w:cs="宋体"/>
          <w:b w:val="0"/>
          <w:bCs w:val="0"/>
          <w:color w:val="000000" w:themeColor="text1"/>
          <w:sz w:val="21"/>
          <w:szCs w:val="21"/>
          <w:highlight w:val="none"/>
          <w14:textFill>
            <w14:solidFill>
              <w14:schemeClr w14:val="tx1"/>
            </w14:solidFill>
          </w14:textFill>
        </w:rPr>
      </w:pPr>
    </w:p>
    <w:p>
      <w:pPr>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影像位置</w:t>
      </w:r>
    </w:p>
    <w:tbl>
      <w:tblPr>
        <w:tblStyle w:val="88"/>
        <w:tblW w:w="9483"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37"/>
        <w:gridCol w:w="4535"/>
        <w:gridCol w:w="568"/>
        <w:gridCol w:w="3843"/>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994" w:hRule="atLeast"/>
          <w:jc w:val="center"/>
        </w:trPr>
        <w:tc>
          <w:tcPr>
            <w:tcW w:w="537" w:type="dxa"/>
            <w:shd w:val="clear" w:color="auto" w:fill="auto"/>
            <w:textDirection w:val="tbRlV"/>
          </w:tcPr>
          <w:p>
            <w:pPr>
              <w:spacing w:line="0" w:lineRule="atLeast"/>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概略</w:t>
            </w:r>
            <w:r>
              <w:rPr>
                <w:color w:val="000000" w:themeColor="text1"/>
                <w:sz w:val="18"/>
                <w:szCs w:val="18"/>
                <w:highlight w:val="none"/>
                <w14:textFill>
                  <w14:solidFill>
                    <w14:schemeClr w14:val="tx1"/>
                  </w14:solidFill>
                </w14:textFill>
              </w:rPr>
              <w:t>位置</w:t>
            </w:r>
          </w:p>
        </w:tc>
        <w:tc>
          <w:tcPr>
            <w:tcW w:w="4535" w:type="dxa"/>
            <w:shd w:val="clear" w:color="auto" w:fill="auto"/>
          </w:tcPr>
          <w:p>
            <w:pPr>
              <w:rPr>
                <w:color w:val="000000" w:themeColor="text1"/>
                <w:sz w:val="18"/>
                <w:szCs w:val="18"/>
                <w:highlight w:val="none"/>
                <w14:textFill>
                  <w14:solidFill>
                    <w14:schemeClr w14:val="tx1"/>
                  </w14:solidFill>
                </w14:textFill>
              </w:rPr>
            </w:pPr>
          </w:p>
        </w:tc>
        <w:tc>
          <w:tcPr>
            <w:tcW w:w="568" w:type="dxa"/>
            <w:shd w:val="clear" w:color="auto" w:fill="auto"/>
            <w:textDirection w:val="tbRlV"/>
          </w:tcPr>
          <w:p>
            <w:pPr>
              <w:spacing w:line="0" w:lineRule="atLeast"/>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详细位置</w:t>
            </w:r>
          </w:p>
        </w:tc>
        <w:tc>
          <w:tcPr>
            <w:tcW w:w="3843" w:type="dxa"/>
            <w:shd w:val="clear" w:color="auto" w:fill="auto"/>
          </w:tcPr>
          <w:p>
            <w:pPr>
              <w:jc w:val="left"/>
              <w:rPr>
                <w:color w:val="000000" w:themeColor="text1"/>
                <w:sz w:val="18"/>
                <w:szCs w:val="18"/>
                <w:highlight w:val="none"/>
                <w14:textFill>
                  <w14:solidFill>
                    <w14:schemeClr w14:val="tx1"/>
                  </w14:solidFill>
                </w14:textFill>
              </w:rPr>
            </w:pPr>
          </w:p>
        </w:tc>
      </w:tr>
    </w:tbl>
    <w:p>
      <w:pPr>
        <w:widowControl/>
        <w:jc w:val="left"/>
        <w:rPr>
          <w:rFonts w:hint="eastAsia" w:ascii="宋体" w:hAnsi="宋体" w:eastAsia="宋体" w:cs="宋体"/>
          <w:b w:val="0"/>
          <w:bCs w:val="0"/>
          <w:color w:val="000000" w:themeColor="text1"/>
          <w:sz w:val="21"/>
          <w:szCs w:val="18"/>
          <w:highlight w:val="none"/>
          <w14:textFill>
            <w14:solidFill>
              <w14:schemeClr w14:val="tx1"/>
            </w14:solidFill>
          </w14:textFill>
        </w:rPr>
      </w:pPr>
      <w:r>
        <w:rPr>
          <w:rFonts w:hint="eastAsia" w:ascii="宋体" w:hAnsi="宋体" w:eastAsia="宋体" w:cs="宋体"/>
          <w:b w:val="0"/>
          <w:bCs w:val="0"/>
          <w:color w:val="000000" w:themeColor="text1"/>
          <w:sz w:val="21"/>
          <w:szCs w:val="18"/>
          <w:highlight w:val="none"/>
          <w14:textFill>
            <w14:solidFill>
              <w14:schemeClr w14:val="tx1"/>
            </w14:solidFill>
          </w14:textFill>
        </w:rPr>
        <w:t>实景照片</w:t>
      </w:r>
    </w:p>
    <w:tbl>
      <w:tblPr>
        <w:tblStyle w:val="88"/>
        <w:tblW w:w="8837"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18"/>
        <w:gridCol w:w="4419"/>
      </w:tblGrid>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495" w:hRule="atLeast"/>
          <w:jc w:val="center"/>
        </w:trPr>
        <w:tc>
          <w:tcPr>
            <w:tcW w:w="4418" w:type="dxa"/>
            <w:tcBorders>
              <w:top w:val="thinThickSmallGap" w:color="auto" w:sz="12" w:space="0"/>
              <w:bottom w:val="single" w:color="FFFFFF" w:sz="4" w:space="0"/>
              <w:right w:val="single" w:color="FFFFFF" w:themeColor="background1" w:sz="4" w:space="0"/>
            </w:tcBorders>
          </w:tcPr>
          <w:p>
            <w:pPr>
              <w:jc w:val="center"/>
              <w:rPr>
                <w:color w:val="000000" w:themeColor="text1"/>
                <w:sz w:val="28"/>
                <w:highlight w:val="none"/>
                <w14:textFill>
                  <w14:solidFill>
                    <w14:schemeClr w14:val="tx1"/>
                  </w14:solidFill>
                </w14:textFill>
              </w:rPr>
            </w:pPr>
          </w:p>
        </w:tc>
        <w:tc>
          <w:tcPr>
            <w:tcW w:w="4419" w:type="dxa"/>
            <w:tcBorders>
              <w:top w:val="thinThickSmallGap" w:color="auto" w:sz="12" w:space="0"/>
              <w:left w:val="single" w:color="FFFFFF" w:themeColor="background1" w:sz="4" w:space="0"/>
              <w:bottom w:val="single" w:color="FFFFFF" w:sz="4" w:space="0"/>
            </w:tcBorders>
          </w:tcPr>
          <w:p>
            <w:pPr>
              <w:ind w:firstLine="1120"/>
              <w:jc w:val="center"/>
              <w:rPr>
                <w:color w:val="000000" w:themeColor="text1"/>
                <w:sz w:val="2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6046" w:hRule="atLeast"/>
          <w:jc w:val="center"/>
        </w:trPr>
        <w:tc>
          <w:tcPr>
            <w:tcW w:w="4418" w:type="dxa"/>
            <w:tcBorders>
              <w:top w:val="single" w:color="FFFFFF" w:sz="4" w:space="0"/>
              <w:right w:val="single" w:color="FFFFFF" w:themeColor="background1" w:sz="4" w:space="0"/>
            </w:tcBorders>
          </w:tcPr>
          <w:p>
            <w:pPr>
              <w:jc w:val="center"/>
              <w:rPr>
                <w:color w:val="000000" w:themeColor="text1"/>
                <w:sz w:val="28"/>
                <w:highlight w:val="none"/>
                <w14:textFill>
                  <w14:solidFill>
                    <w14:schemeClr w14:val="tx1"/>
                  </w14:solidFill>
                </w14:textFill>
              </w:rPr>
            </w:pPr>
            <w:bookmarkStart w:id="34" w:name="Pic1_1"/>
            <w:bookmarkEnd w:id="34"/>
          </w:p>
        </w:tc>
        <w:tc>
          <w:tcPr>
            <w:tcW w:w="4419" w:type="dxa"/>
            <w:tcBorders>
              <w:top w:val="single" w:color="FFFFFF" w:sz="4" w:space="0"/>
              <w:left w:val="single" w:color="FFFFFF" w:themeColor="background1" w:sz="4" w:space="0"/>
            </w:tcBorders>
          </w:tcPr>
          <w:p>
            <w:pPr>
              <w:jc w:val="center"/>
              <w:rPr>
                <w:color w:val="000000" w:themeColor="text1"/>
                <w:sz w:val="28"/>
                <w:highlight w:val="none"/>
                <w14:textFill>
                  <w14:solidFill>
                    <w14:schemeClr w14:val="tx1"/>
                  </w14:solidFill>
                </w14:textFill>
              </w:rPr>
            </w:pPr>
            <w:bookmarkStart w:id="35" w:name="Pic1_2"/>
            <w:bookmarkEnd w:id="35"/>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662" w:hRule="atLeast"/>
          <w:jc w:val="center"/>
        </w:trPr>
        <w:tc>
          <w:tcPr>
            <w:tcW w:w="4418" w:type="dxa"/>
            <w:tcBorders>
              <w:bottom w:val="single" w:color="FFFFFF" w:sz="4" w:space="0"/>
              <w:right w:val="single" w:color="FFFFFF" w:themeColor="background1" w:sz="4" w:space="0"/>
            </w:tcBorders>
          </w:tcPr>
          <w:p>
            <w:pPr>
              <w:jc w:val="center"/>
              <w:rPr>
                <w:color w:val="000000" w:themeColor="text1"/>
                <w:highlight w:val="none"/>
                <w14:textFill>
                  <w14:solidFill>
                    <w14:schemeClr w14:val="tx1"/>
                  </w14:solidFill>
                </w14:textFill>
              </w:rPr>
            </w:pPr>
          </w:p>
        </w:tc>
        <w:tc>
          <w:tcPr>
            <w:tcW w:w="4419" w:type="dxa"/>
            <w:tcBorders>
              <w:left w:val="single" w:color="FFFFFF" w:themeColor="background1" w:sz="4" w:space="0"/>
              <w:bottom w:val="single" w:color="FFFFFF" w:sz="4" w:space="0"/>
            </w:tcBorders>
          </w:tcPr>
          <w:p>
            <w:pPr>
              <w:ind w:firstLine="1120"/>
              <w:jc w:val="center"/>
              <w:rPr>
                <w:color w:val="000000" w:themeColor="text1"/>
                <w:sz w:val="28"/>
                <w:highlight w:val="none"/>
                <w14:textFill>
                  <w14:solidFill>
                    <w14:schemeClr w14:val="tx1"/>
                  </w14:solidFill>
                </w14:textFill>
              </w:rPr>
            </w:pPr>
          </w:p>
        </w:tc>
      </w:tr>
      <w:tr>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4932" w:hRule="atLeast"/>
          <w:jc w:val="center"/>
        </w:trPr>
        <w:tc>
          <w:tcPr>
            <w:tcW w:w="4418" w:type="dxa"/>
            <w:tcBorders>
              <w:top w:val="single" w:color="FFFFFF" w:sz="4" w:space="0"/>
              <w:right w:val="single" w:color="FFFFFF" w:themeColor="background1" w:sz="4" w:space="0"/>
            </w:tcBorders>
          </w:tcPr>
          <w:p>
            <w:pPr>
              <w:jc w:val="center"/>
              <w:rPr>
                <w:color w:val="000000" w:themeColor="text1"/>
                <w:sz w:val="28"/>
                <w:highlight w:val="none"/>
                <w14:textFill>
                  <w14:solidFill>
                    <w14:schemeClr w14:val="tx1"/>
                  </w14:solidFill>
                </w14:textFill>
              </w:rPr>
            </w:pPr>
            <w:bookmarkStart w:id="36" w:name="Pic1_3"/>
            <w:bookmarkEnd w:id="36"/>
          </w:p>
        </w:tc>
        <w:tc>
          <w:tcPr>
            <w:tcW w:w="4419" w:type="dxa"/>
            <w:tcBorders>
              <w:top w:val="single" w:color="FFFFFF" w:sz="4" w:space="0"/>
              <w:left w:val="single" w:color="FFFFFF" w:themeColor="background1" w:sz="4" w:space="0"/>
            </w:tcBorders>
          </w:tcPr>
          <w:p>
            <w:pPr>
              <w:jc w:val="center"/>
              <w:rPr>
                <w:color w:val="000000" w:themeColor="text1"/>
                <w:sz w:val="28"/>
                <w:highlight w:val="none"/>
                <w14:textFill>
                  <w14:solidFill>
                    <w14:schemeClr w14:val="tx1"/>
                  </w14:solidFill>
                </w14:textFill>
              </w:rPr>
            </w:pPr>
            <w:bookmarkStart w:id="37" w:name="Pic1_4"/>
            <w:bookmarkEnd w:id="37"/>
          </w:p>
        </w:tc>
      </w:tr>
    </w:tbl>
    <w:p>
      <w:pPr>
        <w:pStyle w:val="258"/>
        <w:ind w:left="0" w:leftChars="0" w:firstLine="0" w:firstLineChars="0"/>
        <w:rPr>
          <w:color w:val="000000" w:themeColor="text1"/>
          <w:highlight w:val="none"/>
          <w14:textFill>
            <w14:solidFill>
              <w14:schemeClr w14:val="tx1"/>
            </w14:solidFill>
          </w14:textFill>
        </w:rPr>
      </w:pPr>
    </w:p>
    <w:p>
      <w:pPr>
        <w:pStyle w:val="258"/>
        <w:ind w:firstLine="420"/>
        <w:rPr>
          <w:color w:val="000000" w:themeColor="text1"/>
          <w:highlight w:val="none"/>
          <w14:textFill>
            <w14:solidFill>
              <w14:schemeClr w14:val="tx1"/>
            </w14:solidFill>
          </w14:textFill>
        </w:rPr>
      </w:pPr>
    </w:p>
    <w:p>
      <w:pPr>
        <w:pStyle w:val="258"/>
        <w:ind w:firstLine="422"/>
        <w:jc w:val="center"/>
        <w:rPr>
          <w:rFonts w:hAnsi="宋体" w:cs="宋体"/>
          <w:color w:val="000000" w:themeColor="text1"/>
          <w:highlight w:val="none"/>
          <w14:textFill>
            <w14:solidFill>
              <w14:schemeClr w14:val="tx1"/>
            </w14:solidFill>
          </w14:textFill>
        </w:rPr>
      </w:pPr>
      <w:r>
        <w:rPr>
          <w:rFonts w:hint="eastAsia" w:ascii="黑体" w:hAnsi="黑体" w:eastAsia="黑体" w:cs="黑体"/>
          <w:b/>
          <w:color w:val="000000" w:themeColor="text1"/>
          <w:highlight w:val="none"/>
          <w14:textFill>
            <w14:solidFill>
              <w14:schemeClr w14:val="tx1"/>
            </w14:solidFill>
          </w14:textFill>
        </w:rPr>
        <w:t>━━━━━━━━━━━</w:t>
      </w:r>
    </w:p>
    <w:sectPr>
      <w:pgSz w:w="11907" w:h="16839"/>
      <w:pgMar w:top="1418" w:right="1134" w:bottom="1134" w:left="1418" w:header="1418" w:footer="113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panose1 w:val="020B0903060703020204"/>
    <w:charset w:val="00"/>
    <w:family w:val="swiss"/>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52"/>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1"/>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24</w:t>
    </w:r>
    <w:r>
      <w:rPr>
        <w:rStyle w:val="234"/>
      </w:rPr>
      <w:fldChar w:fldCharType="end"/>
    </w:r>
  </w:p>
  <w:p>
    <w:pPr>
      <w:pStyle w:val="251"/>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III</w:t>
    </w:r>
    <w:r>
      <w:rPr>
        <w:rStyle w:val="234"/>
      </w:rPr>
      <w:fldChar w:fldCharType="end"/>
    </w:r>
  </w:p>
  <w:p>
    <w:pPr>
      <w:pStyle w:val="252"/>
      <w:ind w:right="360" w:firstLine="360"/>
      <w:rPr>
        <w:rStyle w:val="23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2"/>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23</w:t>
    </w:r>
    <w:r>
      <w:rPr>
        <w:rStyle w:val="234"/>
      </w:rPr>
      <w:fldChar w:fldCharType="end"/>
    </w:r>
  </w:p>
  <w:p>
    <w:pPr>
      <w:pStyle w:val="252"/>
      <w:ind w:right="360" w:firstLine="360"/>
      <w:rPr>
        <w:rStyle w:val="23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pPr>
    <w:r>
      <w:rPr>
        <w:rStyle w:val="234"/>
      </w:rPr>
      <w:fldChar w:fldCharType="begin"/>
    </w:r>
    <w:r>
      <w:rPr>
        <w:rStyle w:val="234"/>
      </w:rPr>
      <w:instrText xml:space="preserve"> PAGE  </w:instrText>
    </w:r>
    <w:r>
      <w:rPr>
        <w:rStyle w:val="234"/>
      </w:rPr>
      <w:fldChar w:fldCharType="separate"/>
    </w:r>
    <w:r>
      <w:rPr>
        <w:rStyle w:val="234"/>
      </w:rPr>
      <w:t>I</w:t>
    </w:r>
    <w:r>
      <w:rPr>
        <w:rStyle w:val="234"/>
      </w:rPr>
      <w:fldChar w:fldCharType="end"/>
    </w:r>
  </w:p>
  <w:p>
    <w:pPr>
      <w:pStyle w:val="5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3"/>
    </w:pPr>
    <w:r>
      <w:rPr>
        <w:rFonts w:hint="eastAsia"/>
      </w:rPr>
      <w:t>T/XXX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4"/>
      <w:rPr>
        <w:rFonts w:ascii="黑体" w:hAnsi="黑体" w:eastAsia="黑体" w:cs="黑体"/>
      </w:rPr>
    </w:pPr>
    <w:r>
      <w:rPr>
        <w:rFonts w:hint="eastAsia" w:ascii="黑体" w:hAnsi="黑体" w:eastAsia="黑体" w:cs="黑体"/>
      </w:rPr>
      <w:t xml:space="preserve">T/SZS </w:t>
    </w:r>
    <w:r>
      <w:rPr>
        <w:rFonts w:hint="eastAsia" w:ascii="黑体" w:hAnsi="黑体" w:eastAsia="黑体" w:cs="黑体"/>
        <w:szCs w:val="15"/>
      </w:rPr>
      <w:t>XXX—2023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5"/>
      <w:rPr>
        <w:rFonts w:hAnsi="黑体" w:cs="黑体"/>
        <w:sz w:val="21"/>
        <w:szCs w:val="15"/>
      </w:rPr>
    </w:pPr>
    <w:r>
      <w:rPr>
        <w:rFonts w:hint="eastAsia" w:hAnsi="黑体" w:cs="黑体"/>
        <w:sz w:val="21"/>
        <w:szCs w:val="15"/>
      </w:rPr>
      <w:t>T/SZS XXX—2023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99F58"/>
    <w:multiLevelType w:val="singleLevel"/>
    <w:tmpl w:val="8AD99F58"/>
    <w:lvl w:ilvl="0" w:tentative="0">
      <w:start w:val="1"/>
      <w:numFmt w:val="lowerLetter"/>
      <w:suff w:val="space"/>
      <w:lvlText w:val="%1)"/>
      <w:lvlJc w:val="left"/>
    </w:lvl>
  </w:abstractNum>
  <w:abstractNum w:abstractNumId="1">
    <w:nsid w:val="F0FDC801"/>
    <w:multiLevelType w:val="multilevel"/>
    <w:tmpl w:val="F0FDC801"/>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F4DE8BFD"/>
    <w:multiLevelType w:val="multilevel"/>
    <w:tmpl w:val="F4DE8BF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FDE70564"/>
    <w:multiLevelType w:val="multilevel"/>
    <w:tmpl w:val="FDE7056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
    <w:nsid w:val="FFFFFF7C"/>
    <w:multiLevelType w:val="singleLevel"/>
    <w:tmpl w:val="FFFFFF7C"/>
    <w:lvl w:ilvl="0" w:tentative="0">
      <w:start w:val="1"/>
      <w:numFmt w:val="decimal"/>
      <w:pStyle w:val="67"/>
      <w:lvlText w:val="%1."/>
      <w:lvlJc w:val="left"/>
      <w:pPr>
        <w:tabs>
          <w:tab w:val="left" w:pos="2040"/>
        </w:tabs>
        <w:ind w:left="2040" w:leftChars="800" w:hanging="360" w:hangingChars="200"/>
      </w:pPr>
    </w:lvl>
  </w:abstractNum>
  <w:abstractNum w:abstractNumId="5">
    <w:nsid w:val="FFFFFF7D"/>
    <w:multiLevelType w:val="singleLevel"/>
    <w:tmpl w:val="FFFFFF7D"/>
    <w:lvl w:ilvl="0" w:tentative="0">
      <w:start w:val="1"/>
      <w:numFmt w:val="decimal"/>
      <w:pStyle w:val="51"/>
      <w:lvlText w:val="%1."/>
      <w:lvlJc w:val="left"/>
      <w:pPr>
        <w:tabs>
          <w:tab w:val="left" w:pos="1620"/>
        </w:tabs>
        <w:ind w:left="1620" w:leftChars="600" w:hanging="360" w:hangingChars="200"/>
      </w:pPr>
    </w:lvl>
  </w:abstractNum>
  <w:abstractNum w:abstractNumId="6">
    <w:nsid w:val="FFFFFF7E"/>
    <w:multiLevelType w:val="singleLevel"/>
    <w:tmpl w:val="FFFFFF7E"/>
    <w:lvl w:ilvl="0" w:tentative="0">
      <w:start w:val="1"/>
      <w:numFmt w:val="decimal"/>
      <w:pStyle w:val="42"/>
      <w:lvlText w:val="%1."/>
      <w:lvlJc w:val="left"/>
      <w:pPr>
        <w:tabs>
          <w:tab w:val="left" w:pos="1200"/>
        </w:tabs>
        <w:ind w:left="1200" w:leftChars="400" w:hanging="360" w:hangingChars="200"/>
      </w:pPr>
    </w:lvl>
  </w:abstractNum>
  <w:abstractNum w:abstractNumId="7">
    <w:nsid w:val="FFFFFF7F"/>
    <w:multiLevelType w:val="singleLevel"/>
    <w:tmpl w:val="FFFFFF7F"/>
    <w:lvl w:ilvl="0" w:tentative="0">
      <w:start w:val="1"/>
      <w:numFmt w:val="decimal"/>
      <w:pStyle w:val="20"/>
      <w:lvlText w:val="%1."/>
      <w:lvlJc w:val="left"/>
      <w:pPr>
        <w:tabs>
          <w:tab w:val="left" w:pos="780"/>
        </w:tabs>
        <w:ind w:left="780" w:leftChars="200" w:hanging="360" w:hangingChars="200"/>
      </w:pPr>
    </w:lvl>
  </w:abstractNum>
  <w:abstractNum w:abstractNumId="8">
    <w:nsid w:val="FFFFFF80"/>
    <w:multiLevelType w:val="singleLevel"/>
    <w:tmpl w:val="FFFFFF80"/>
    <w:lvl w:ilvl="0" w:tentative="0">
      <w:start w:val="1"/>
      <w:numFmt w:val="bullet"/>
      <w:pStyle w:val="50"/>
      <w:lvlText w:val=""/>
      <w:lvlJc w:val="left"/>
      <w:pPr>
        <w:tabs>
          <w:tab w:val="left" w:pos="2040"/>
        </w:tabs>
        <w:ind w:left="2040" w:leftChars="800" w:hanging="360" w:hangingChars="200"/>
      </w:pPr>
      <w:rPr>
        <w:rFonts w:hint="default" w:ascii="Wingdings" w:hAnsi="Wingdings"/>
      </w:rPr>
    </w:lvl>
  </w:abstractNum>
  <w:abstractNum w:abstractNumId="9">
    <w:nsid w:val="FFFFFF81"/>
    <w:multiLevelType w:val="singleLevel"/>
    <w:tmpl w:val="FFFFFF81"/>
    <w:lvl w:ilvl="0" w:tentative="0">
      <w:start w:val="1"/>
      <w:numFmt w:val="bullet"/>
      <w:pStyle w:val="23"/>
      <w:lvlText w:val=""/>
      <w:lvlJc w:val="left"/>
      <w:pPr>
        <w:tabs>
          <w:tab w:val="left" w:pos="1620"/>
        </w:tabs>
        <w:ind w:left="1620" w:leftChars="600" w:hanging="360" w:hangingChars="200"/>
      </w:pPr>
      <w:rPr>
        <w:rFonts w:hint="default" w:ascii="Wingdings" w:hAnsi="Wingdings"/>
      </w:rPr>
    </w:lvl>
  </w:abstractNum>
  <w:abstractNum w:abstractNumId="10">
    <w:nsid w:val="FFFFFF82"/>
    <w:multiLevelType w:val="singleLevel"/>
    <w:tmpl w:val="FFFFFF82"/>
    <w:lvl w:ilvl="0" w:tentative="0">
      <w:start w:val="1"/>
      <w:numFmt w:val="bullet"/>
      <w:pStyle w:val="39"/>
      <w:lvlText w:val=""/>
      <w:lvlJc w:val="left"/>
      <w:pPr>
        <w:tabs>
          <w:tab w:val="left" w:pos="1200"/>
        </w:tabs>
        <w:ind w:left="1200" w:leftChars="400" w:hanging="360" w:hangingChars="200"/>
      </w:pPr>
      <w:rPr>
        <w:rFonts w:hint="default" w:ascii="Wingdings" w:hAnsi="Wingdings"/>
      </w:rPr>
    </w:lvl>
  </w:abstractNum>
  <w:abstractNum w:abstractNumId="11">
    <w:nsid w:val="FFFFFF83"/>
    <w:multiLevelType w:val="singleLevel"/>
    <w:tmpl w:val="FFFFFF83"/>
    <w:lvl w:ilvl="0" w:tentative="0">
      <w:start w:val="1"/>
      <w:numFmt w:val="bullet"/>
      <w:pStyle w:val="46"/>
      <w:lvlText w:val=""/>
      <w:lvlJc w:val="left"/>
      <w:pPr>
        <w:tabs>
          <w:tab w:val="left" w:pos="780"/>
        </w:tabs>
        <w:ind w:left="780" w:leftChars="200" w:hanging="360" w:hangingChars="200"/>
      </w:pPr>
      <w:rPr>
        <w:rFonts w:hint="default" w:ascii="Wingdings" w:hAnsi="Wingdings"/>
      </w:rPr>
    </w:lvl>
  </w:abstractNum>
  <w:abstractNum w:abstractNumId="12">
    <w:nsid w:val="FFFFFF88"/>
    <w:multiLevelType w:val="singleLevel"/>
    <w:tmpl w:val="FFFFFF88"/>
    <w:lvl w:ilvl="0" w:tentative="0">
      <w:start w:val="1"/>
      <w:numFmt w:val="decimal"/>
      <w:pStyle w:val="26"/>
      <w:lvlText w:val="%1."/>
      <w:lvlJc w:val="left"/>
      <w:pPr>
        <w:tabs>
          <w:tab w:val="left" w:pos="360"/>
        </w:tabs>
        <w:ind w:left="360" w:hanging="360" w:hangingChars="200"/>
      </w:pPr>
    </w:lvl>
  </w:abstractNum>
  <w:abstractNum w:abstractNumId="13">
    <w:nsid w:val="FFFFFF89"/>
    <w:multiLevelType w:val="singleLevel"/>
    <w:tmpl w:val="FFFFFF89"/>
    <w:lvl w:ilvl="0" w:tentative="0">
      <w:start w:val="1"/>
      <w:numFmt w:val="bullet"/>
      <w:pStyle w:val="30"/>
      <w:lvlText w:val=""/>
      <w:lvlJc w:val="left"/>
      <w:pPr>
        <w:tabs>
          <w:tab w:val="left" w:pos="360"/>
        </w:tabs>
        <w:ind w:left="360" w:hanging="360" w:hangingChars="200"/>
      </w:pPr>
      <w:rPr>
        <w:rFonts w:hint="default" w:ascii="Wingdings" w:hAnsi="Wingdings"/>
      </w:rPr>
    </w:lvl>
  </w:abstractNum>
  <w:abstractNum w:abstractNumId="14">
    <w:nsid w:val="029F13DF"/>
    <w:multiLevelType w:val="multilevel"/>
    <w:tmpl w:val="029F13DF"/>
    <w:lvl w:ilvl="0" w:tentative="0">
      <w:start w:val="1"/>
      <w:numFmt w:val="lowerLetter"/>
      <w:pStyle w:val="30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94"/>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036561E7"/>
    <w:multiLevelType w:val="multilevel"/>
    <w:tmpl w:val="036561E7"/>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470599B"/>
    <w:multiLevelType w:val="multilevel"/>
    <w:tmpl w:val="0470599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06C4482D"/>
    <w:multiLevelType w:val="multilevel"/>
    <w:tmpl w:val="06C4482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079102AD"/>
    <w:multiLevelType w:val="multilevel"/>
    <w:tmpl w:val="079102AD"/>
    <w:lvl w:ilvl="0" w:tentative="0">
      <w:start w:val="1"/>
      <w:numFmt w:val="decimal"/>
      <w:pStyle w:val="304"/>
      <w:suff w:val="nothing"/>
      <w:lvlText w:val="注%1："/>
      <w:lvlJc w:val="left"/>
      <w:pPr>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9">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01"/>
      <w:suff w:val="nothing"/>
      <w:lvlText w:val="表%2　"/>
      <w:lvlJc w:val="left"/>
      <w:pPr>
        <w:ind w:left="0" w:firstLine="0"/>
      </w:pPr>
      <w:rPr>
        <w:rFonts w:hint="eastAsia" w:ascii="黑体" w:hAnsi="Times New Roman" w:eastAsia="黑体"/>
        <w:b w:val="0"/>
        <w:i w:val="0"/>
        <w:caps w:val="0"/>
        <w:strike w:val="0"/>
        <w:dstrike w:val="0"/>
        <w:snapToGrid w:val="0"/>
        <w:vanish w:val="0"/>
        <w:kern w:val="0"/>
        <w:sz w:val="21"/>
        <w:szCs w:val="21"/>
        <w:u w:val="none"/>
        <w:vertAlign w:val="baseline"/>
      </w:rPr>
    </w:lvl>
    <w:lvl w:ilvl="2" w:tentative="0">
      <w:start w:val="1"/>
      <w:numFmt w:val="none"/>
      <w:pStyle w:val="317"/>
      <w:suff w:val="nothing"/>
      <w:lvlText w:val="%1表%2　"/>
      <w:lvlJc w:val="left"/>
      <w:pPr>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20">
    <w:nsid w:val="0AE367E9"/>
    <w:multiLevelType w:val="multilevel"/>
    <w:tmpl w:val="0AE367E9"/>
    <w:lvl w:ilvl="0" w:tentative="0">
      <w:start w:val="1"/>
      <w:numFmt w:val="none"/>
      <w:pStyle w:val="292"/>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1">
    <w:nsid w:val="0D46713A"/>
    <w:multiLevelType w:val="multilevel"/>
    <w:tmpl w:val="0D46713A"/>
    <w:lvl w:ilvl="0" w:tentative="0">
      <w:start w:val="1"/>
      <w:numFmt w:val="bullet"/>
      <w:pStyle w:val="326"/>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22">
    <w:nsid w:val="0EFECE34"/>
    <w:multiLevelType w:val="multilevel"/>
    <w:tmpl w:val="0EFECE3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3">
    <w:nsid w:val="12D11054"/>
    <w:multiLevelType w:val="multilevel"/>
    <w:tmpl w:val="12D11054"/>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173623F0"/>
    <w:multiLevelType w:val="multilevel"/>
    <w:tmpl w:val="173623F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5">
    <w:nsid w:val="1D5442BC"/>
    <w:multiLevelType w:val="multilevel"/>
    <w:tmpl w:val="1D5442B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1D697D6B"/>
    <w:multiLevelType w:val="multilevel"/>
    <w:tmpl w:val="1D697D6B"/>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7">
    <w:nsid w:val="1FC91163"/>
    <w:multiLevelType w:val="multilevel"/>
    <w:tmpl w:val="1FC91163"/>
    <w:lvl w:ilvl="0" w:tentative="0">
      <w:start w:val="1"/>
      <w:numFmt w:val="decimal"/>
      <w:pStyle w:val="259"/>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60"/>
      <w:suff w:val="nothing"/>
      <w:lvlText w:val="%1.%2　"/>
      <w:lvlJc w:val="left"/>
      <w:pPr>
        <w:ind w:left="568"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61"/>
      <w:suff w:val="nothing"/>
      <w:lvlText w:val="%1.%2.%3　"/>
      <w:lvlJc w:val="left"/>
      <w:pPr>
        <w:ind w:left="0" w:firstLine="0"/>
      </w:pPr>
      <w:rPr>
        <w:rFonts w:hint="eastAsia" w:ascii="黑体" w:hAnsi="Times New Roman" w:eastAsia="黑体"/>
        <w:b w:val="0"/>
        <w:i w:val="0"/>
        <w:sz w:val="21"/>
      </w:rPr>
    </w:lvl>
    <w:lvl w:ilvl="3" w:tentative="0">
      <w:start w:val="1"/>
      <w:numFmt w:val="decimal"/>
      <w:pStyle w:val="290"/>
      <w:suff w:val="nothing"/>
      <w:lvlText w:val="%1.%2.%3.%4　"/>
      <w:lvlJc w:val="left"/>
      <w:pPr>
        <w:ind w:left="0" w:firstLine="0"/>
      </w:pPr>
      <w:rPr>
        <w:rFonts w:hint="eastAsia" w:ascii="黑体" w:hAnsi="Times New Roman" w:eastAsia="黑体"/>
        <w:b w:val="0"/>
        <w:i w:val="0"/>
        <w:sz w:val="21"/>
      </w:rPr>
    </w:lvl>
    <w:lvl w:ilvl="4" w:tentative="0">
      <w:start w:val="1"/>
      <w:numFmt w:val="decimal"/>
      <w:pStyle w:val="295"/>
      <w:suff w:val="nothing"/>
      <w:lvlText w:val="%1.%2.%3.%4.%5　"/>
      <w:lvlJc w:val="left"/>
      <w:pPr>
        <w:ind w:left="0" w:firstLine="0"/>
      </w:pPr>
      <w:rPr>
        <w:rFonts w:hint="eastAsia" w:ascii="黑体" w:hAnsi="Times New Roman" w:eastAsia="黑体"/>
        <w:b w:val="0"/>
        <w:i w:val="0"/>
        <w:sz w:val="21"/>
      </w:rPr>
    </w:lvl>
    <w:lvl w:ilvl="5" w:tentative="0">
      <w:start w:val="1"/>
      <w:numFmt w:val="decimal"/>
      <w:pStyle w:val="30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26333099"/>
    <w:multiLevelType w:val="multilevel"/>
    <w:tmpl w:val="26333099"/>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2A8F7113"/>
    <w:multiLevelType w:val="multilevel"/>
    <w:tmpl w:val="2A8F7113"/>
    <w:lvl w:ilvl="0" w:tentative="0">
      <w:start w:val="1"/>
      <w:numFmt w:val="upperLetter"/>
      <w:pStyle w:val="350"/>
      <w:suff w:val="space"/>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281"/>
      <w:suff w:val="nothing"/>
      <w:lvlText w:val="图%1.%2　"/>
      <w:lvlJc w:val="left"/>
      <w:pPr>
        <w:ind w:left="0" w:firstLine="0"/>
      </w:pPr>
      <w:rPr>
        <w:rFonts w:hint="eastAsia" w:eastAsia="黑体"/>
        <w:b w:val="0"/>
        <w:i w:val="0"/>
        <w:sz w:val="21"/>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0">
    <w:nsid w:val="2E9968BB"/>
    <w:multiLevelType w:val="multilevel"/>
    <w:tmpl w:val="2E9968BB"/>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1">
    <w:nsid w:val="2EA3724D"/>
    <w:multiLevelType w:val="multilevel"/>
    <w:tmpl w:val="2EA3724D"/>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2">
    <w:nsid w:val="34431F99"/>
    <w:multiLevelType w:val="multilevel"/>
    <w:tmpl w:val="34431F99"/>
    <w:lvl w:ilvl="0" w:tentative="0">
      <w:start w:val="1"/>
      <w:numFmt w:val="upperLetter"/>
      <w:pStyle w:val="511"/>
      <w:lvlText w:val="%1"/>
      <w:lvlJc w:val="left"/>
      <w:pPr>
        <w:ind w:left="0" w:firstLine="0"/>
      </w:pPr>
      <w:rPr>
        <w:rFonts w:hint="eastAsia"/>
        <w:color w:val="FFFFFF" w:themeColor="background1"/>
        <w:sz w:val="2"/>
        <w14:textFill>
          <w14:solidFill>
            <w14:schemeClr w14:val="bg1"/>
          </w14:solidFill>
        </w14:textFill>
      </w:rPr>
    </w:lvl>
    <w:lvl w:ilvl="1" w:tentative="0">
      <w:start w:val="1"/>
      <w:numFmt w:val="decimal"/>
      <w:pStyle w:val="512"/>
      <w:lvlText w:val="(%1.%2)"/>
      <w:lvlJc w:val="left"/>
      <w:pPr>
        <w:ind w:left="0" w:firstLine="0"/>
      </w:pPr>
      <w:rPr>
        <w:rFonts w:hAnsi="Times New Roman"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3">
    <w:nsid w:val="35B470C9"/>
    <w:multiLevelType w:val="multilevel"/>
    <w:tmpl w:val="35B470C9"/>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4">
    <w:nsid w:val="382C254A"/>
    <w:multiLevelType w:val="multilevel"/>
    <w:tmpl w:val="382C254A"/>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5">
    <w:nsid w:val="3A580F0C"/>
    <w:multiLevelType w:val="multilevel"/>
    <w:tmpl w:val="3A580F0C"/>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40CC0CF0"/>
    <w:multiLevelType w:val="multilevel"/>
    <w:tmpl w:val="40CC0CF0"/>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7">
    <w:nsid w:val="41A64E98"/>
    <w:multiLevelType w:val="multilevel"/>
    <w:tmpl w:val="41A64E98"/>
    <w:lvl w:ilvl="0" w:tentative="0">
      <w:start w:val="1"/>
      <w:numFmt w:val="decimal"/>
      <w:pStyle w:val="306"/>
      <w:lvlText w:val="0.%1"/>
      <w:lvlJc w:val="left"/>
      <w:pPr>
        <w:tabs>
          <w:tab w:val="left" w:pos="360"/>
        </w:tabs>
        <w:ind w:left="0" w:firstLine="0"/>
      </w:pPr>
      <w:rPr>
        <w:rFonts w:hint="eastAsia" w:ascii="黑体" w:hAnsi="Times New Roman" w:eastAsia="黑体"/>
        <w:b w:val="0"/>
        <w:i w:val="0"/>
        <w:sz w:val="21"/>
      </w:rPr>
    </w:lvl>
    <w:lvl w:ilvl="1" w:tentative="0">
      <w:start w:val="1"/>
      <w:numFmt w:val="decimal"/>
      <w:pStyle w:val="347"/>
      <w:lvlText w:val="0.%1.%2"/>
      <w:lvlJc w:val="left"/>
      <w:pPr>
        <w:tabs>
          <w:tab w:val="left" w:pos="720"/>
        </w:tabs>
        <w:ind w:left="0" w:firstLine="0"/>
      </w:pPr>
      <w:rPr>
        <w:rFonts w:hint="eastAsia" w:ascii="黑体" w:hAnsi="Times New Roman" w:eastAsia="黑体"/>
        <w:b w:val="0"/>
        <w:i w:val="0"/>
        <w:sz w:val="21"/>
      </w:rPr>
    </w:lvl>
    <w:lvl w:ilvl="2" w:tentative="0">
      <w:start w:val="1"/>
      <w:numFmt w:val="decimal"/>
      <w:lvlText w:val="0.%2.%3  "/>
      <w:lvlJc w:val="left"/>
      <w:pPr>
        <w:tabs>
          <w:tab w:val="left" w:pos="-31680"/>
        </w:tabs>
        <w:ind w:left="-32767" w:firstLine="0"/>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38">
    <w:nsid w:val="422A7D38"/>
    <w:multiLevelType w:val="multilevel"/>
    <w:tmpl w:val="422A7D38"/>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9">
    <w:nsid w:val="45494DA7"/>
    <w:multiLevelType w:val="multilevel"/>
    <w:tmpl w:val="45494DA7"/>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0">
    <w:nsid w:val="45CD7A0F"/>
    <w:multiLevelType w:val="multilevel"/>
    <w:tmpl w:val="45CD7A0F"/>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1">
    <w:nsid w:val="467D7BE2"/>
    <w:multiLevelType w:val="multilevel"/>
    <w:tmpl w:val="467D7BE2"/>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2">
    <w:nsid w:val="4B733A5F"/>
    <w:multiLevelType w:val="multilevel"/>
    <w:tmpl w:val="4B733A5F"/>
    <w:lvl w:ilvl="0" w:tentative="0">
      <w:start w:val="1"/>
      <w:numFmt w:val="decimal"/>
      <w:pStyle w:val="30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43">
    <w:nsid w:val="4F10537E"/>
    <w:multiLevelType w:val="multilevel"/>
    <w:tmpl w:val="4F10537E"/>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4">
    <w:nsid w:val="55E02EF4"/>
    <w:multiLevelType w:val="multilevel"/>
    <w:tmpl w:val="55E02EF4"/>
    <w:lvl w:ilvl="0" w:tentative="0">
      <w:start w:val="1"/>
      <w:numFmt w:val="decimal"/>
      <w:pStyle w:val="302"/>
      <w:lvlText w:val="图%1"/>
      <w:lvlJc w:val="left"/>
      <w:pPr>
        <w:tabs>
          <w:tab w:val="left" w:pos="360"/>
        </w:tabs>
        <w:ind w:left="0" w:firstLine="0"/>
      </w:pPr>
      <w:rPr>
        <w:rFonts w:hint="eastAsia" w:ascii="黑体" w:eastAsia="黑体"/>
        <w:b w:val="0"/>
        <w:i w:val="0"/>
        <w:sz w:val="2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5">
    <w:nsid w:val="5B7E3733"/>
    <w:multiLevelType w:val="multilevel"/>
    <w:tmpl w:val="5B7E3733"/>
    <w:lvl w:ilvl="0" w:tentative="0">
      <w:start w:val="1"/>
      <w:numFmt w:val="decimal"/>
      <w:pStyle w:val="296"/>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46">
    <w:nsid w:val="60B55DC2"/>
    <w:multiLevelType w:val="multilevel"/>
    <w:tmpl w:val="60B55DC2"/>
    <w:lvl w:ilvl="0" w:tentative="0">
      <w:start w:val="1"/>
      <w:numFmt w:val="upperLetter"/>
      <w:pStyle w:val="349"/>
      <w:lvlText w:val="%1"/>
      <w:lvlJc w:val="left"/>
      <w:pPr>
        <w:tabs>
          <w:tab w:val="left" w:pos="0"/>
        </w:tabs>
        <w:ind w:left="0" w:firstLine="0"/>
      </w:pPr>
      <w:rPr>
        <w:rFonts w:hint="eastAsia"/>
        <w:color w:val="FFFFFF" w:themeColor="background1"/>
        <w:sz w:val="2"/>
        <w14:textFill>
          <w14:solidFill>
            <w14:schemeClr w14:val="bg1"/>
          </w14:solidFill>
        </w14:textFill>
      </w:rPr>
    </w:lvl>
    <w:lvl w:ilvl="1" w:tentative="0">
      <w:start w:val="1"/>
      <w:numFmt w:val="decimal"/>
      <w:pStyle w:val="275"/>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rPr>
    </w:lvl>
    <w:lvl w:ilvl="2" w:tentative="0">
      <w:start w:val="1"/>
      <w:numFmt w:val="none"/>
      <w:pStyle w:val="318"/>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7">
    <w:nsid w:val="657D3FBC"/>
    <w:multiLevelType w:val="multilevel"/>
    <w:tmpl w:val="657D3FBC"/>
    <w:lvl w:ilvl="0" w:tentative="0">
      <w:start w:val="1"/>
      <w:numFmt w:val="upperLetter"/>
      <w:pStyle w:val="27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7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277"/>
      <w:suff w:val="nothing"/>
      <w:lvlText w:val="%1.%2.%3　"/>
      <w:lvlJc w:val="left"/>
      <w:pPr>
        <w:ind w:left="0" w:firstLine="0"/>
      </w:pPr>
      <w:rPr>
        <w:rFonts w:hint="eastAsia" w:ascii="黑体" w:hAnsi="Times New Roman" w:eastAsia="黑体"/>
        <w:b w:val="0"/>
        <w:i w:val="0"/>
        <w:sz w:val="21"/>
      </w:rPr>
    </w:lvl>
    <w:lvl w:ilvl="3" w:tentative="0">
      <w:start w:val="1"/>
      <w:numFmt w:val="decimal"/>
      <w:pStyle w:val="278"/>
      <w:suff w:val="nothing"/>
      <w:lvlText w:val="%1.%2.%3.%4　"/>
      <w:lvlJc w:val="left"/>
      <w:pPr>
        <w:ind w:left="0" w:firstLine="0"/>
      </w:pPr>
      <w:rPr>
        <w:rFonts w:hint="eastAsia" w:ascii="黑体" w:hAnsi="Times New Roman" w:eastAsia="黑体"/>
        <w:b w:val="0"/>
        <w:i w:val="0"/>
        <w:sz w:val="21"/>
      </w:rPr>
    </w:lvl>
    <w:lvl w:ilvl="4" w:tentative="0">
      <w:start w:val="1"/>
      <w:numFmt w:val="decimal"/>
      <w:pStyle w:val="279"/>
      <w:suff w:val="nothing"/>
      <w:lvlText w:val="%1.%2.%3.%4.%5　"/>
      <w:lvlJc w:val="left"/>
      <w:pPr>
        <w:ind w:left="0" w:firstLine="0"/>
      </w:pPr>
      <w:rPr>
        <w:rFonts w:hint="eastAsia" w:ascii="黑体" w:hAnsi="Times New Roman" w:eastAsia="黑体"/>
        <w:b w:val="0"/>
        <w:i w:val="0"/>
        <w:sz w:val="21"/>
      </w:rPr>
    </w:lvl>
    <w:lvl w:ilvl="5" w:tentative="0">
      <w:start w:val="1"/>
      <w:numFmt w:val="decimal"/>
      <w:pStyle w:val="280"/>
      <w:suff w:val="nothing"/>
      <w:lvlText w:val="%1.%2.%3.%4.%5.%6　"/>
      <w:lvlJc w:val="left"/>
      <w:pPr>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6" w:tentative="0">
      <w:start w:val="1"/>
      <w:numFmt w:val="decimal"/>
      <w:pStyle w:val="28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8">
    <w:nsid w:val="660F0E67"/>
    <w:multiLevelType w:val="multilevel"/>
    <w:tmpl w:val="660F0E67"/>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9">
    <w:nsid w:val="692D2ECB"/>
    <w:multiLevelType w:val="multilevel"/>
    <w:tmpl w:val="692D2ECB"/>
    <w:lvl w:ilvl="0" w:tentative="0">
      <w:start w:val="1"/>
      <w:numFmt w:val="lowerLetter"/>
      <w:lvlText w:val="%1)"/>
      <w:lvlJc w:val="left"/>
      <w:pPr>
        <w:ind w:left="780" w:hanging="360"/>
      </w:pPr>
      <w:rPr>
        <w:rFonts w:hint="default" w:ascii="宋体" w:hAnsi="宋体" w:eastAsia="宋体"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0">
    <w:nsid w:val="6DBF04F4"/>
    <w:multiLevelType w:val="multilevel"/>
    <w:tmpl w:val="6DBF04F4"/>
    <w:lvl w:ilvl="0" w:tentative="0">
      <w:start w:val="1"/>
      <w:numFmt w:val="none"/>
      <w:pStyle w:val="30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1">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08"/>
      <w:suff w:val="nothing"/>
      <w:lvlText w:val="%1%2 "/>
      <w:lvlJc w:val="left"/>
      <w:pPr>
        <w:ind w:left="0" w:firstLine="0"/>
      </w:pPr>
      <w:rPr>
        <w:rFonts w:hint="eastAsia" w:ascii="黑体" w:hAnsi="Times New Roman" w:eastAsia="黑体"/>
        <w:b/>
        <w:i w:val="0"/>
        <w:sz w:val="28"/>
      </w:rPr>
    </w:lvl>
    <w:lvl w:ilvl="2" w:tentative="0">
      <w:start w:val="1"/>
      <w:numFmt w:val="decimal"/>
      <w:pStyle w:val="309"/>
      <w:suff w:val="nothing"/>
      <w:lvlText w:val="%1%2.%3　"/>
      <w:lvlJc w:val="left"/>
      <w:pPr>
        <w:ind w:left="0" w:firstLine="0"/>
      </w:pPr>
      <w:rPr>
        <w:rFonts w:hint="eastAsia" w:ascii="黑体" w:hAnsi="Times New Roman" w:eastAsia="黑体"/>
        <w:b/>
        <w:i w:val="0"/>
        <w:sz w:val="21"/>
      </w:rPr>
    </w:lvl>
    <w:lvl w:ilvl="3" w:tentative="0">
      <w:start w:val="1"/>
      <w:numFmt w:val="decimal"/>
      <w:pStyle w:val="310"/>
      <w:suff w:val="nothing"/>
      <w:lvlText w:val="%1%2.%3.%4　"/>
      <w:lvlJc w:val="left"/>
      <w:pPr>
        <w:ind w:left="0" w:firstLine="0"/>
      </w:pPr>
      <w:rPr>
        <w:rFonts w:hint="eastAsia" w:ascii="黑体" w:hAnsi="Times New Roman" w:eastAsia="黑体"/>
        <w:b/>
        <w:i w:val="0"/>
        <w:sz w:val="21"/>
      </w:rPr>
    </w:lvl>
    <w:lvl w:ilvl="4" w:tentative="0">
      <w:start w:val="1"/>
      <w:numFmt w:val="decimal"/>
      <w:pStyle w:val="311"/>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12"/>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13"/>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15"/>
      <w:lvlText w:val="    %1%8"/>
      <w:lvlJc w:val="left"/>
      <w:pPr>
        <w:tabs>
          <w:tab w:val="left" w:pos="720"/>
        </w:tabs>
        <w:ind w:left="0" w:firstLine="0"/>
      </w:pPr>
      <w:rPr>
        <w:rFonts w:hint="eastAsia" w:ascii="黑体" w:eastAsia="黑体"/>
        <w:b/>
        <w:i w:val="0"/>
        <w:sz w:val="21"/>
      </w:rPr>
    </w:lvl>
    <w:lvl w:ilvl="8" w:tentative="0">
      <w:start w:val="1"/>
      <w:numFmt w:val="decimal"/>
      <w:lvlRestart w:val="2"/>
      <w:pStyle w:val="314"/>
      <w:lvlText w:val="%2.0.%9"/>
      <w:lvlJc w:val="left"/>
      <w:pPr>
        <w:tabs>
          <w:tab w:val="left" w:pos="720"/>
        </w:tabs>
        <w:ind w:left="0" w:firstLine="0"/>
      </w:pPr>
      <w:rPr>
        <w:rFonts w:hint="eastAsia" w:ascii="黑体" w:hAnsi="华文细黑" w:eastAsia="黑体"/>
        <w:b/>
        <w:i w:val="0"/>
        <w:sz w:val="21"/>
      </w:rPr>
    </w:lvl>
  </w:abstractNum>
  <w:abstractNum w:abstractNumId="52">
    <w:nsid w:val="76933334"/>
    <w:multiLevelType w:val="multilevel"/>
    <w:tmpl w:val="76933334"/>
    <w:lvl w:ilvl="0" w:tentative="0">
      <w:start w:val="1"/>
      <w:numFmt w:val="none"/>
      <w:pStyle w:val="285"/>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9"/>
  </w:num>
  <w:num w:numId="3">
    <w:abstractNumId w:val="12"/>
  </w:num>
  <w:num w:numId="4">
    <w:abstractNumId w:val="13"/>
  </w:num>
  <w:num w:numId="5">
    <w:abstractNumId w:val="10"/>
  </w:num>
  <w:num w:numId="6">
    <w:abstractNumId w:val="6"/>
  </w:num>
  <w:num w:numId="7">
    <w:abstractNumId w:val="11"/>
  </w:num>
  <w:num w:numId="8">
    <w:abstractNumId w:val="8"/>
  </w:num>
  <w:num w:numId="9">
    <w:abstractNumId w:val="5"/>
  </w:num>
  <w:num w:numId="10">
    <w:abstractNumId w:val="4"/>
  </w:num>
  <w:num w:numId="11">
    <w:abstractNumId w:val="27"/>
  </w:num>
  <w:num w:numId="12">
    <w:abstractNumId w:val="47"/>
  </w:num>
  <w:num w:numId="13">
    <w:abstractNumId w:val="46"/>
  </w:num>
  <w:num w:numId="14">
    <w:abstractNumId w:val="29"/>
  </w:num>
  <w:num w:numId="15">
    <w:abstractNumId w:val="52"/>
  </w:num>
  <w:num w:numId="16">
    <w:abstractNumId w:val="20"/>
  </w:num>
  <w:num w:numId="17">
    <w:abstractNumId w:val="14"/>
  </w:num>
  <w:num w:numId="18">
    <w:abstractNumId w:val="45"/>
  </w:num>
  <w:num w:numId="19">
    <w:abstractNumId w:val="19"/>
  </w:num>
  <w:num w:numId="20">
    <w:abstractNumId w:val="44"/>
  </w:num>
  <w:num w:numId="21">
    <w:abstractNumId w:val="50"/>
  </w:num>
  <w:num w:numId="22">
    <w:abstractNumId w:val="18"/>
  </w:num>
  <w:num w:numId="23">
    <w:abstractNumId w:val="37"/>
  </w:num>
  <w:num w:numId="24">
    <w:abstractNumId w:val="42"/>
  </w:num>
  <w:num w:numId="25">
    <w:abstractNumId w:val="51"/>
  </w:num>
  <w:num w:numId="26">
    <w:abstractNumId w:val="21"/>
  </w:num>
  <w:num w:numId="27">
    <w:abstractNumId w:val="32"/>
  </w:num>
  <w:num w:numId="28">
    <w:abstractNumId w:val="43"/>
  </w:num>
  <w:num w:numId="29">
    <w:abstractNumId w:val="48"/>
  </w:num>
  <w:num w:numId="30">
    <w:abstractNumId w:val="30"/>
  </w:num>
  <w:num w:numId="31">
    <w:abstractNumId w:val="39"/>
  </w:num>
  <w:num w:numId="32">
    <w:abstractNumId w:val="3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num>
  <w:num w:numId="35">
    <w:abstractNumId w:val="23"/>
  </w:num>
  <w:num w:numId="36">
    <w:abstractNumId w:val="35"/>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49"/>
  </w:num>
  <w:num w:numId="50">
    <w:abstractNumId w:val="36"/>
  </w:num>
  <w:num w:numId="51">
    <w:abstractNumId w:val="41"/>
  </w:num>
  <w:num w:numId="52">
    <w:abstractNumId w:val="15"/>
  </w:num>
  <w:num w:numId="53">
    <w:abstractNumId w:val="26"/>
  </w:num>
  <w:num w:numId="54">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苏巍 [2]">
    <w15:presenceInfo w15:providerId="WPS Office" w15:userId="10089033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attachedTemplate r:id="rId1"/>
  <w:trackRevisions w:val="1"/>
  <w:documentProtection w:enforcement="0"/>
  <w:defaultTabStop w:val="210"/>
  <w:evenAndOddHeaders w:val="1"/>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3MmYyZGRmZWI4MzY0Y2M1ODEyMDM0ZDg5Zjc1MzQifQ=="/>
    <w:docVar w:name="KSO_WPS_MARK_KEY" w:val="c9cdd859-5982-411e-a977-5134a119a05f"/>
  </w:docVars>
  <w:rsids>
    <w:rsidRoot w:val="426A64AE"/>
    <w:rsid w:val="00006548"/>
    <w:rsid w:val="00027BD3"/>
    <w:rsid w:val="00031EEE"/>
    <w:rsid w:val="00035EC8"/>
    <w:rsid w:val="00036B39"/>
    <w:rsid w:val="000372EA"/>
    <w:rsid w:val="00040BBF"/>
    <w:rsid w:val="00043421"/>
    <w:rsid w:val="00050E91"/>
    <w:rsid w:val="00050F6D"/>
    <w:rsid w:val="00053469"/>
    <w:rsid w:val="00053FB5"/>
    <w:rsid w:val="00071D2E"/>
    <w:rsid w:val="00075DD9"/>
    <w:rsid w:val="00076F59"/>
    <w:rsid w:val="000911AC"/>
    <w:rsid w:val="0009271F"/>
    <w:rsid w:val="0009648F"/>
    <w:rsid w:val="000A568D"/>
    <w:rsid w:val="000A6E5F"/>
    <w:rsid w:val="000B6461"/>
    <w:rsid w:val="000B6ECB"/>
    <w:rsid w:val="000C21DC"/>
    <w:rsid w:val="000C2EFF"/>
    <w:rsid w:val="000D2D03"/>
    <w:rsid w:val="000E2B29"/>
    <w:rsid w:val="000E7B1D"/>
    <w:rsid w:val="000F1341"/>
    <w:rsid w:val="000F2D82"/>
    <w:rsid w:val="000F3036"/>
    <w:rsid w:val="001203C6"/>
    <w:rsid w:val="00123BF9"/>
    <w:rsid w:val="00127602"/>
    <w:rsid w:val="00144633"/>
    <w:rsid w:val="001513D3"/>
    <w:rsid w:val="001517CF"/>
    <w:rsid w:val="00164C6D"/>
    <w:rsid w:val="0016622F"/>
    <w:rsid w:val="00170B1F"/>
    <w:rsid w:val="00172236"/>
    <w:rsid w:val="00172B29"/>
    <w:rsid w:val="001748CC"/>
    <w:rsid w:val="0017737E"/>
    <w:rsid w:val="001778F6"/>
    <w:rsid w:val="001830DE"/>
    <w:rsid w:val="001A5BF9"/>
    <w:rsid w:val="001B69E3"/>
    <w:rsid w:val="001C2054"/>
    <w:rsid w:val="001C21BF"/>
    <w:rsid w:val="001D5AA4"/>
    <w:rsid w:val="001D71BA"/>
    <w:rsid w:val="001E51CA"/>
    <w:rsid w:val="001F0E09"/>
    <w:rsid w:val="001F0FB8"/>
    <w:rsid w:val="001F724D"/>
    <w:rsid w:val="00205B49"/>
    <w:rsid w:val="00216264"/>
    <w:rsid w:val="00217F8D"/>
    <w:rsid w:val="00223320"/>
    <w:rsid w:val="00227E52"/>
    <w:rsid w:val="002310FD"/>
    <w:rsid w:val="00231211"/>
    <w:rsid w:val="00235CB0"/>
    <w:rsid w:val="00241957"/>
    <w:rsid w:val="00246D93"/>
    <w:rsid w:val="00247E6D"/>
    <w:rsid w:val="00267674"/>
    <w:rsid w:val="00271E30"/>
    <w:rsid w:val="00271F2B"/>
    <w:rsid w:val="00274D51"/>
    <w:rsid w:val="00275EAB"/>
    <w:rsid w:val="00277D91"/>
    <w:rsid w:val="00282FBE"/>
    <w:rsid w:val="0028334E"/>
    <w:rsid w:val="00287FD8"/>
    <w:rsid w:val="002917C0"/>
    <w:rsid w:val="00291A99"/>
    <w:rsid w:val="002A3BE2"/>
    <w:rsid w:val="002A3F36"/>
    <w:rsid w:val="002A4DD0"/>
    <w:rsid w:val="002A6B18"/>
    <w:rsid w:val="002B778D"/>
    <w:rsid w:val="002B7AC9"/>
    <w:rsid w:val="002C6C4A"/>
    <w:rsid w:val="002E08C1"/>
    <w:rsid w:val="002E5F3F"/>
    <w:rsid w:val="002F112C"/>
    <w:rsid w:val="002F1862"/>
    <w:rsid w:val="00303CA5"/>
    <w:rsid w:val="00305EB0"/>
    <w:rsid w:val="00315D3C"/>
    <w:rsid w:val="00316CBA"/>
    <w:rsid w:val="00317514"/>
    <w:rsid w:val="00324802"/>
    <w:rsid w:val="00337CA1"/>
    <w:rsid w:val="003401E8"/>
    <w:rsid w:val="00342BD4"/>
    <w:rsid w:val="00345A89"/>
    <w:rsid w:val="00347800"/>
    <w:rsid w:val="0036358A"/>
    <w:rsid w:val="00366B99"/>
    <w:rsid w:val="00387979"/>
    <w:rsid w:val="00397925"/>
    <w:rsid w:val="003A4F7B"/>
    <w:rsid w:val="003B65E2"/>
    <w:rsid w:val="003C44DC"/>
    <w:rsid w:val="003C5C82"/>
    <w:rsid w:val="003D636C"/>
    <w:rsid w:val="003E7CE2"/>
    <w:rsid w:val="003F2DA8"/>
    <w:rsid w:val="003F3987"/>
    <w:rsid w:val="003F603C"/>
    <w:rsid w:val="003F764E"/>
    <w:rsid w:val="00405B77"/>
    <w:rsid w:val="00406CC1"/>
    <w:rsid w:val="0041025C"/>
    <w:rsid w:val="0041207A"/>
    <w:rsid w:val="00436ECC"/>
    <w:rsid w:val="004414E6"/>
    <w:rsid w:val="00447DDB"/>
    <w:rsid w:val="004548A9"/>
    <w:rsid w:val="004619AC"/>
    <w:rsid w:val="00463A10"/>
    <w:rsid w:val="00465B7B"/>
    <w:rsid w:val="00466FF2"/>
    <w:rsid w:val="00467339"/>
    <w:rsid w:val="0047669D"/>
    <w:rsid w:val="004826C9"/>
    <w:rsid w:val="0048668C"/>
    <w:rsid w:val="00490088"/>
    <w:rsid w:val="004A3243"/>
    <w:rsid w:val="004B4DCA"/>
    <w:rsid w:val="004D0182"/>
    <w:rsid w:val="004F1F6E"/>
    <w:rsid w:val="004F3860"/>
    <w:rsid w:val="0050545B"/>
    <w:rsid w:val="005134E3"/>
    <w:rsid w:val="00515AC9"/>
    <w:rsid w:val="005175BF"/>
    <w:rsid w:val="00517D40"/>
    <w:rsid w:val="00520768"/>
    <w:rsid w:val="00520DEA"/>
    <w:rsid w:val="00521E5A"/>
    <w:rsid w:val="00521E61"/>
    <w:rsid w:val="00526847"/>
    <w:rsid w:val="005272AE"/>
    <w:rsid w:val="005322CC"/>
    <w:rsid w:val="005326D9"/>
    <w:rsid w:val="00532D32"/>
    <w:rsid w:val="0053303D"/>
    <w:rsid w:val="00534928"/>
    <w:rsid w:val="00537C54"/>
    <w:rsid w:val="00562526"/>
    <w:rsid w:val="00573966"/>
    <w:rsid w:val="00573CAA"/>
    <w:rsid w:val="00584C5F"/>
    <w:rsid w:val="00596BBE"/>
    <w:rsid w:val="00597CCC"/>
    <w:rsid w:val="005A35D5"/>
    <w:rsid w:val="005A406C"/>
    <w:rsid w:val="005B0B92"/>
    <w:rsid w:val="005D203A"/>
    <w:rsid w:val="005D5966"/>
    <w:rsid w:val="005D7181"/>
    <w:rsid w:val="005E789B"/>
    <w:rsid w:val="00601445"/>
    <w:rsid w:val="00605E3D"/>
    <w:rsid w:val="00611BD0"/>
    <w:rsid w:val="0061695B"/>
    <w:rsid w:val="00616FA7"/>
    <w:rsid w:val="00623B21"/>
    <w:rsid w:val="00630366"/>
    <w:rsid w:val="00630EC5"/>
    <w:rsid w:val="0065094C"/>
    <w:rsid w:val="00674639"/>
    <w:rsid w:val="00677E34"/>
    <w:rsid w:val="00681844"/>
    <w:rsid w:val="006A01D7"/>
    <w:rsid w:val="006B548A"/>
    <w:rsid w:val="006B5F94"/>
    <w:rsid w:val="006B643E"/>
    <w:rsid w:val="006D12A2"/>
    <w:rsid w:val="006D3EBC"/>
    <w:rsid w:val="006D6D2B"/>
    <w:rsid w:val="006E740A"/>
    <w:rsid w:val="006E7E4F"/>
    <w:rsid w:val="006F1FF9"/>
    <w:rsid w:val="007064A5"/>
    <w:rsid w:val="0071135B"/>
    <w:rsid w:val="007141B1"/>
    <w:rsid w:val="00715BD0"/>
    <w:rsid w:val="00722EC8"/>
    <w:rsid w:val="00727842"/>
    <w:rsid w:val="00730806"/>
    <w:rsid w:val="00743CC7"/>
    <w:rsid w:val="0074732A"/>
    <w:rsid w:val="00754FB3"/>
    <w:rsid w:val="00763F34"/>
    <w:rsid w:val="00767B2F"/>
    <w:rsid w:val="00773A5E"/>
    <w:rsid w:val="00776408"/>
    <w:rsid w:val="0078233D"/>
    <w:rsid w:val="0079078F"/>
    <w:rsid w:val="00792DBE"/>
    <w:rsid w:val="00795E45"/>
    <w:rsid w:val="007B61A7"/>
    <w:rsid w:val="007B6E0C"/>
    <w:rsid w:val="007D2DB9"/>
    <w:rsid w:val="007D2FAA"/>
    <w:rsid w:val="007D57EF"/>
    <w:rsid w:val="007E0206"/>
    <w:rsid w:val="007E3F4F"/>
    <w:rsid w:val="007F69B9"/>
    <w:rsid w:val="008058B2"/>
    <w:rsid w:val="00811C33"/>
    <w:rsid w:val="00823038"/>
    <w:rsid w:val="00842394"/>
    <w:rsid w:val="00843023"/>
    <w:rsid w:val="00846D16"/>
    <w:rsid w:val="00850566"/>
    <w:rsid w:val="00852FD6"/>
    <w:rsid w:val="00854E15"/>
    <w:rsid w:val="00862997"/>
    <w:rsid w:val="0086798F"/>
    <w:rsid w:val="008708A2"/>
    <w:rsid w:val="008708FD"/>
    <w:rsid w:val="00871E7D"/>
    <w:rsid w:val="00872A3C"/>
    <w:rsid w:val="0087768A"/>
    <w:rsid w:val="008950F1"/>
    <w:rsid w:val="008A0323"/>
    <w:rsid w:val="008A1537"/>
    <w:rsid w:val="008A21C9"/>
    <w:rsid w:val="008C0296"/>
    <w:rsid w:val="008C5347"/>
    <w:rsid w:val="008D0AA6"/>
    <w:rsid w:val="008D2560"/>
    <w:rsid w:val="008D383F"/>
    <w:rsid w:val="008E1AE0"/>
    <w:rsid w:val="008E2D87"/>
    <w:rsid w:val="008E351F"/>
    <w:rsid w:val="008E4B06"/>
    <w:rsid w:val="008F7CEE"/>
    <w:rsid w:val="00901DA3"/>
    <w:rsid w:val="0091647A"/>
    <w:rsid w:val="0091784D"/>
    <w:rsid w:val="00917E12"/>
    <w:rsid w:val="00922662"/>
    <w:rsid w:val="0092664F"/>
    <w:rsid w:val="009355F1"/>
    <w:rsid w:val="009535DF"/>
    <w:rsid w:val="0095659D"/>
    <w:rsid w:val="00957EF8"/>
    <w:rsid w:val="00966751"/>
    <w:rsid w:val="009676B1"/>
    <w:rsid w:val="009721AF"/>
    <w:rsid w:val="00995610"/>
    <w:rsid w:val="009A2C2B"/>
    <w:rsid w:val="009C0704"/>
    <w:rsid w:val="009C682F"/>
    <w:rsid w:val="009C6CD4"/>
    <w:rsid w:val="009D19E4"/>
    <w:rsid w:val="009D5A11"/>
    <w:rsid w:val="009E0625"/>
    <w:rsid w:val="009E723F"/>
    <w:rsid w:val="009F7CDF"/>
    <w:rsid w:val="00A02324"/>
    <w:rsid w:val="00A045AB"/>
    <w:rsid w:val="00A329C9"/>
    <w:rsid w:val="00A342E2"/>
    <w:rsid w:val="00A35C5B"/>
    <w:rsid w:val="00A40CF5"/>
    <w:rsid w:val="00A470A7"/>
    <w:rsid w:val="00A473CC"/>
    <w:rsid w:val="00A77C20"/>
    <w:rsid w:val="00A832D8"/>
    <w:rsid w:val="00A86AA9"/>
    <w:rsid w:val="00A87239"/>
    <w:rsid w:val="00A94542"/>
    <w:rsid w:val="00A97D41"/>
    <w:rsid w:val="00AA1AB6"/>
    <w:rsid w:val="00AA4903"/>
    <w:rsid w:val="00AA4BDA"/>
    <w:rsid w:val="00AB12B4"/>
    <w:rsid w:val="00AC06BB"/>
    <w:rsid w:val="00AC08B4"/>
    <w:rsid w:val="00AC16D1"/>
    <w:rsid w:val="00AC3ACC"/>
    <w:rsid w:val="00AD7ECC"/>
    <w:rsid w:val="00AE108D"/>
    <w:rsid w:val="00AE3FF9"/>
    <w:rsid w:val="00AE547B"/>
    <w:rsid w:val="00AF2B0D"/>
    <w:rsid w:val="00AF2DD6"/>
    <w:rsid w:val="00B01D8B"/>
    <w:rsid w:val="00B0338D"/>
    <w:rsid w:val="00B0682B"/>
    <w:rsid w:val="00B06B22"/>
    <w:rsid w:val="00B06F9F"/>
    <w:rsid w:val="00B13E76"/>
    <w:rsid w:val="00B226E1"/>
    <w:rsid w:val="00B23075"/>
    <w:rsid w:val="00B27CCA"/>
    <w:rsid w:val="00B316AC"/>
    <w:rsid w:val="00B37C0E"/>
    <w:rsid w:val="00B37F85"/>
    <w:rsid w:val="00B427F3"/>
    <w:rsid w:val="00B454CA"/>
    <w:rsid w:val="00B55871"/>
    <w:rsid w:val="00B565EB"/>
    <w:rsid w:val="00B614B1"/>
    <w:rsid w:val="00B74D02"/>
    <w:rsid w:val="00B76D0D"/>
    <w:rsid w:val="00B807AF"/>
    <w:rsid w:val="00B8642D"/>
    <w:rsid w:val="00B90349"/>
    <w:rsid w:val="00BA58EA"/>
    <w:rsid w:val="00BC6C4C"/>
    <w:rsid w:val="00BE027D"/>
    <w:rsid w:val="00BE17E0"/>
    <w:rsid w:val="00BE77D1"/>
    <w:rsid w:val="00BF3DB8"/>
    <w:rsid w:val="00BF533F"/>
    <w:rsid w:val="00C12F1C"/>
    <w:rsid w:val="00C22264"/>
    <w:rsid w:val="00C231D9"/>
    <w:rsid w:val="00C24557"/>
    <w:rsid w:val="00C26FF1"/>
    <w:rsid w:val="00C7099E"/>
    <w:rsid w:val="00C7294C"/>
    <w:rsid w:val="00C7721B"/>
    <w:rsid w:val="00C80B64"/>
    <w:rsid w:val="00C825D9"/>
    <w:rsid w:val="00C95227"/>
    <w:rsid w:val="00CA1496"/>
    <w:rsid w:val="00CA1B75"/>
    <w:rsid w:val="00CA612B"/>
    <w:rsid w:val="00CA680F"/>
    <w:rsid w:val="00CA6A4E"/>
    <w:rsid w:val="00CB5BB7"/>
    <w:rsid w:val="00CB64D3"/>
    <w:rsid w:val="00CC19EC"/>
    <w:rsid w:val="00CC69F3"/>
    <w:rsid w:val="00CE0378"/>
    <w:rsid w:val="00CF3BFA"/>
    <w:rsid w:val="00CF740D"/>
    <w:rsid w:val="00D043F9"/>
    <w:rsid w:val="00D10F52"/>
    <w:rsid w:val="00D20260"/>
    <w:rsid w:val="00D32102"/>
    <w:rsid w:val="00D679FB"/>
    <w:rsid w:val="00D70E01"/>
    <w:rsid w:val="00D77681"/>
    <w:rsid w:val="00D81916"/>
    <w:rsid w:val="00D92267"/>
    <w:rsid w:val="00DC300E"/>
    <w:rsid w:val="00DC5920"/>
    <w:rsid w:val="00DC5FC6"/>
    <w:rsid w:val="00DE3C55"/>
    <w:rsid w:val="00DE6C5C"/>
    <w:rsid w:val="00DE79D1"/>
    <w:rsid w:val="00DF2649"/>
    <w:rsid w:val="00DF3719"/>
    <w:rsid w:val="00E05C6A"/>
    <w:rsid w:val="00E05E73"/>
    <w:rsid w:val="00E12E32"/>
    <w:rsid w:val="00E1549F"/>
    <w:rsid w:val="00E245C7"/>
    <w:rsid w:val="00E307EE"/>
    <w:rsid w:val="00E30917"/>
    <w:rsid w:val="00E328EB"/>
    <w:rsid w:val="00E33A22"/>
    <w:rsid w:val="00E376DF"/>
    <w:rsid w:val="00E558DE"/>
    <w:rsid w:val="00E6024E"/>
    <w:rsid w:val="00E63278"/>
    <w:rsid w:val="00E638E4"/>
    <w:rsid w:val="00E73319"/>
    <w:rsid w:val="00E83142"/>
    <w:rsid w:val="00E87A23"/>
    <w:rsid w:val="00E96E93"/>
    <w:rsid w:val="00EA6443"/>
    <w:rsid w:val="00ED1474"/>
    <w:rsid w:val="00ED51CE"/>
    <w:rsid w:val="00ED7098"/>
    <w:rsid w:val="00EE2D7B"/>
    <w:rsid w:val="00EE4858"/>
    <w:rsid w:val="00EE4A1A"/>
    <w:rsid w:val="00F12B11"/>
    <w:rsid w:val="00F15B4C"/>
    <w:rsid w:val="00F15FE5"/>
    <w:rsid w:val="00F172FB"/>
    <w:rsid w:val="00F17B6A"/>
    <w:rsid w:val="00F23786"/>
    <w:rsid w:val="00F252F0"/>
    <w:rsid w:val="00F25CA4"/>
    <w:rsid w:val="00F27B85"/>
    <w:rsid w:val="00F3590F"/>
    <w:rsid w:val="00F46909"/>
    <w:rsid w:val="00F626D1"/>
    <w:rsid w:val="00F66499"/>
    <w:rsid w:val="00F73EF2"/>
    <w:rsid w:val="00F743EA"/>
    <w:rsid w:val="00F8041E"/>
    <w:rsid w:val="00F863B5"/>
    <w:rsid w:val="00F868A3"/>
    <w:rsid w:val="00F95028"/>
    <w:rsid w:val="00FA72DB"/>
    <w:rsid w:val="00FB1E3F"/>
    <w:rsid w:val="00FC4A2C"/>
    <w:rsid w:val="00FD6AE1"/>
    <w:rsid w:val="00FD74B3"/>
    <w:rsid w:val="00FE15CE"/>
    <w:rsid w:val="00FE2423"/>
    <w:rsid w:val="00FE443A"/>
    <w:rsid w:val="00FE6EC8"/>
    <w:rsid w:val="03172ADD"/>
    <w:rsid w:val="094B5940"/>
    <w:rsid w:val="0AC91212"/>
    <w:rsid w:val="12EC4281"/>
    <w:rsid w:val="138A52B7"/>
    <w:rsid w:val="14B50E3E"/>
    <w:rsid w:val="154746E9"/>
    <w:rsid w:val="18ED431E"/>
    <w:rsid w:val="19762565"/>
    <w:rsid w:val="1D2B3667"/>
    <w:rsid w:val="1D59550D"/>
    <w:rsid w:val="1FEA7C53"/>
    <w:rsid w:val="202F346E"/>
    <w:rsid w:val="20EC166A"/>
    <w:rsid w:val="210466A8"/>
    <w:rsid w:val="22327245"/>
    <w:rsid w:val="23B02B18"/>
    <w:rsid w:val="26EA7B96"/>
    <w:rsid w:val="29D357B2"/>
    <w:rsid w:val="2A3A313B"/>
    <w:rsid w:val="301461DC"/>
    <w:rsid w:val="30F54260"/>
    <w:rsid w:val="31F77B64"/>
    <w:rsid w:val="36C7044C"/>
    <w:rsid w:val="38983E4E"/>
    <w:rsid w:val="39C24EFB"/>
    <w:rsid w:val="3BD17677"/>
    <w:rsid w:val="40624D42"/>
    <w:rsid w:val="409A272E"/>
    <w:rsid w:val="40B46356"/>
    <w:rsid w:val="41BE1336"/>
    <w:rsid w:val="426A64AE"/>
    <w:rsid w:val="431B5DA8"/>
    <w:rsid w:val="477C493B"/>
    <w:rsid w:val="47A04ACD"/>
    <w:rsid w:val="47CF1350"/>
    <w:rsid w:val="47FD65DB"/>
    <w:rsid w:val="49107A31"/>
    <w:rsid w:val="4B8A0F6C"/>
    <w:rsid w:val="4D8C43D8"/>
    <w:rsid w:val="4DCD5EF0"/>
    <w:rsid w:val="4ED432AF"/>
    <w:rsid w:val="4F74239C"/>
    <w:rsid w:val="503404A9"/>
    <w:rsid w:val="507F724A"/>
    <w:rsid w:val="577E025B"/>
    <w:rsid w:val="5789732C"/>
    <w:rsid w:val="58B06B3A"/>
    <w:rsid w:val="591946E0"/>
    <w:rsid w:val="591C7D2C"/>
    <w:rsid w:val="595A2602"/>
    <w:rsid w:val="5A292701"/>
    <w:rsid w:val="5A987886"/>
    <w:rsid w:val="5C9127DF"/>
    <w:rsid w:val="5E343D6A"/>
    <w:rsid w:val="5FED41D0"/>
    <w:rsid w:val="60891AE7"/>
    <w:rsid w:val="650C6EA7"/>
    <w:rsid w:val="66081D64"/>
    <w:rsid w:val="672D1356"/>
    <w:rsid w:val="68580655"/>
    <w:rsid w:val="69676DA1"/>
    <w:rsid w:val="6A1011E7"/>
    <w:rsid w:val="6B7C5862"/>
    <w:rsid w:val="6B903EDF"/>
    <w:rsid w:val="6CFF5543"/>
    <w:rsid w:val="6DBE53FE"/>
    <w:rsid w:val="6E492F1A"/>
    <w:rsid w:val="6EE27C2F"/>
    <w:rsid w:val="6F543924"/>
    <w:rsid w:val="6FE72F48"/>
    <w:rsid w:val="700A492A"/>
    <w:rsid w:val="72BC7EDB"/>
    <w:rsid w:val="73803813"/>
    <w:rsid w:val="7D807FDA"/>
    <w:rsid w:val="7D903E76"/>
    <w:rsid w:val="7F111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qFormat="1" w:unhideWhenUsed="0" w:uiPriority="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name="Normal Indent"/>
    <w:lsdException w:qFormat="1" w:unhideWhenUsed="0" w:uiPriority="0" w:name="footnote text"/>
    <w:lsdException w:qFormat="1" w:uiPriority="99" w:name="annotation text"/>
    <w:lsdException w:qFormat="1" w:unhideWhenUsed="0" w:uiPriority="0" w:name="header"/>
    <w:lsdException w:qFormat="1" w:unhideWhenUsed="0" w:uiPriority="0" w:name="footer"/>
    <w:lsdException w:qFormat="1" w:uiPriority="99" w:name="index heading"/>
    <w:lsdException w:qFormat="1" w:unhideWhenUsed="0" w:uiPriority="0" w:semiHidden="0" w:name="caption"/>
    <w:lsdException w:qFormat="1" w:unhideWhenUsed="0" w:uiPriority="0" w:name="table of figures"/>
    <w:lsdException w:qFormat="1" w:uiPriority="99" w:name="envelope address"/>
    <w:lsdException w:qFormat="1" w:uiPriority="99" w:name="envelope return"/>
    <w:lsdException w:qFormat="1" w:unhideWhenUsed="0" w:uiPriority="0" w:name="footnote reference"/>
    <w:lsdException w:qFormat="1" w:uiPriority="99" w:name="annotation reference"/>
    <w:lsdException w:qFormat="1" w:uiPriority="99" w:name="line number"/>
    <w:lsdException w:qFormat="1" w:unhideWhenUsed="0" w:uiPriority="0" w:name="page number"/>
    <w:lsdException w:qFormat="1" w:uiPriority="99" w:name="endnote reference"/>
    <w:lsdException w:qFormat="1" w:uiPriority="99" w:name="endnote text"/>
    <w:lsdException w:qFormat="1" w:uiPriority="99" w:name="table of authorities"/>
    <w:lsdException w:qFormat="1" w:uiPriority="99" w:name="macro"/>
    <w:lsdException w:qFormat="1" w:uiPriority="99" w:name="toa heading"/>
    <w:lsdException w:qFormat="1" w:uiPriority="99" w:name="List"/>
    <w:lsdException w:qFormat="1" w:uiPriority="99" w:name="List Bullet"/>
    <w:lsdException w:qFormat="1" w:uiPriority="99" w:name="List Number"/>
    <w:lsdException w:qFormat="1" w:uiPriority="99" w:name="List 2"/>
    <w:lsdException w:qFormat="1" w:uiPriority="99" w:name="List 3"/>
    <w:lsdException w:qFormat="1" w:uiPriority="99" w:name="List 4"/>
    <w:lsdException w:qFormat="1" w:uiPriority="99" w:name="List 5"/>
    <w:lsdException w:qFormat="1" w:uiPriority="99" w:name="List Bullet 2"/>
    <w:lsdException w:qFormat="1" w:uiPriority="99" w:name="List Bullet 3"/>
    <w:lsdException w:qFormat="1" w:uiPriority="99" w:name="List Bullet 4"/>
    <w:lsdException w:qFormat="1"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0" w:semiHidden="0" w:name="Title"/>
    <w:lsdException w:qFormat="1" w:uiPriority="99" w:name="Closing"/>
    <w:lsdException w:qFormat="1" w:uiPriority="99" w:name="Signature"/>
    <w:lsdException w:qFormat="1" w:uiPriority="1" w:name="Default Paragraph Font"/>
    <w:lsdException w:qFormat="1" w:uiPriority="99" w:name="Body Text"/>
    <w:lsdException w:qFormat="1"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qFormat="1" w:uiPriority="99" w:name="Salutation"/>
    <w:lsdException w:qFormat="1" w:uiPriority="99" w:name="Date"/>
    <w:lsdException w:qFormat="1"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iPriority="99"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iPriority="99" w:name="Balloon Text"/>
    <w:lsdException w:qFormat="1" w:unhideWhenUsed="0" w:uiPriority="59" w:semiHidden="0" w:name="Table Grid"/>
    <w:lsdException w:qFormat="1" w:uiPriority="99" w:name="Table Theme"/>
    <w:lsdException w:qFormat="1" w:unhideWhenUsed="0" w:uiPriority="99" w:name="Placeholder Text"/>
    <w:lsdException w:qFormat="1" w:unhideWhenUsed="0" w:uiPriority="1" w:semiHidden="0" w:name="No Spacing"/>
    <w:lsdException w:qFormat="1" w:uiPriority="60" w:name="Light Shading"/>
    <w:lsdException w:qFormat="1" w:uiPriority="61" w:name="Light List"/>
    <w:lsdException w:qFormat="1" w:uiPriority="62" w:name="Light Grid"/>
    <w:lsdException w:qFormat="1" w:uiPriority="63" w:name="Medium Shading 1"/>
    <w:lsdException w:qFormat="1" w:uiPriority="64" w:name="Medium Shading 2"/>
    <w:lsdException w:qFormat="1" w:uiPriority="65" w:name="Medium List 1"/>
    <w:lsdException w:qFormat="1" w:uiPriority="66" w:name="Medium List 2"/>
    <w:lsdException w:qFormat="1" w:uiPriority="67" w:name="Medium Grid 1"/>
    <w:lsdException w:qFormat="1" w:uiPriority="68" w:name="Medium Grid 2"/>
    <w:lsdException w:qFormat="1" w:uiPriority="69" w:name="Medium Grid 3"/>
    <w:lsdException w:qFormat="1" w:uiPriority="70" w:name="Dark List"/>
    <w:lsdException w:qFormat="1" w:uiPriority="71" w:name="Colorful Shading"/>
    <w:lsdException w:qFormat="1" w:uiPriority="72" w:name="Colorful List"/>
    <w:lsdException w:qFormat="1" w:uiPriority="73" w:name="Colorful Grid"/>
    <w:lsdException w:qFormat="1" w:uiPriority="60" w:name="Light Shading Accent 1"/>
    <w:lsdException w:qFormat="1" w:uiPriority="61" w:name="Light List Accent 1"/>
    <w:lsdException w:qFormat="1" w:uiPriority="62" w:name="Light Grid Accent 1"/>
    <w:lsdException w:qFormat="1" w:uiPriority="63" w:name="Medium Shading 1 Accent 1"/>
    <w:lsdException w:qFormat="1" w:uiPriority="64" w:name="Medium Shading 2 Accent 1"/>
    <w:lsdException w:qFormat="1" w:uiPriority="65"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iPriority="66" w:name="Medium List 2 Accent 1"/>
    <w:lsdException w:qFormat="1" w:uiPriority="67" w:name="Medium Grid 1 Accent 1"/>
    <w:lsdException w:qFormat="1" w:uiPriority="68" w:name="Medium Grid 2 Accent 1"/>
    <w:lsdException w:qFormat="1" w:uiPriority="69" w:name="Medium Grid 3 Accent 1"/>
    <w:lsdException w:qFormat="1" w:uiPriority="70" w:name="Dark List Accent 1"/>
    <w:lsdException w:qFormat="1" w:uiPriority="71" w:name="Colorful Shading Accent 1"/>
    <w:lsdException w:qFormat="1" w:uiPriority="72" w:name="Colorful List Accent 1"/>
    <w:lsdException w:qFormat="1" w:uiPriority="73" w:name="Colorful Grid Accent 1"/>
    <w:lsdException w:qFormat="1" w:uiPriority="60" w:name="Light Shading Accent 2"/>
    <w:lsdException w:qFormat="1" w:uiPriority="61" w:name="Light List Accent 2"/>
    <w:lsdException w:qFormat="1" w:uiPriority="62" w:name="Light Grid Accent 2"/>
    <w:lsdException w:qFormat="1" w:uiPriority="63" w:name="Medium Shading 1 Accent 2"/>
    <w:lsdException w:qFormat="1" w:uiPriority="64" w:name="Medium Shading 2 Accent 2"/>
    <w:lsdException w:qFormat="1" w:uiPriority="65" w:name="Medium List 1 Accent 2"/>
    <w:lsdException w:qFormat="1" w:uiPriority="66" w:name="Medium List 2 Accent 2"/>
    <w:lsdException w:qFormat="1" w:uiPriority="67" w:name="Medium Grid 1 Accent 2"/>
    <w:lsdException w:qFormat="1" w:uiPriority="68" w:name="Medium Grid 2 Accent 2"/>
    <w:lsdException w:qFormat="1" w:uiPriority="69" w:name="Medium Grid 3 Accent 2"/>
    <w:lsdException w:qFormat="1" w:uiPriority="70" w:name="Dark List Accent 2"/>
    <w:lsdException w:qFormat="1" w:uiPriority="71" w:name="Colorful Shading Accent 2"/>
    <w:lsdException w:qFormat="1" w:uiPriority="72" w:name="Colorful List Accent 2"/>
    <w:lsdException w:qFormat="1" w:uiPriority="73" w:name="Colorful Grid Accent 2"/>
    <w:lsdException w:qFormat="1" w:uiPriority="60" w:name="Light Shading Accent 3"/>
    <w:lsdException w:qFormat="1" w:uiPriority="61" w:name="Light List Accent 3"/>
    <w:lsdException w:qFormat="1" w:uiPriority="62" w:name="Light Grid Accent 3"/>
    <w:lsdException w:qFormat="1" w:uiPriority="63" w:name="Medium Shading 1 Accent 3"/>
    <w:lsdException w:qFormat="1" w:uiPriority="64" w:name="Medium Shading 2 Accent 3"/>
    <w:lsdException w:qFormat="1" w:uiPriority="65" w:name="Medium List 1 Accent 3"/>
    <w:lsdException w:qFormat="1" w:uiPriority="66" w:name="Medium List 2 Accent 3"/>
    <w:lsdException w:qFormat="1" w:uiPriority="67" w:name="Medium Grid 1 Accent 3"/>
    <w:lsdException w:qFormat="1" w:uiPriority="68" w:name="Medium Grid 2 Accent 3"/>
    <w:lsdException w:qFormat="1" w:uiPriority="69" w:name="Medium Grid 3 Accent 3"/>
    <w:lsdException w:qFormat="1" w:uiPriority="70" w:name="Dark List Accent 3"/>
    <w:lsdException w:qFormat="1" w:uiPriority="71" w:name="Colorful Shading Accent 3"/>
    <w:lsdException w:qFormat="1" w:uiPriority="72" w:name="Colorful List Accent 3"/>
    <w:lsdException w:qFormat="1" w:uiPriority="73" w:name="Colorful Grid Accent 3"/>
    <w:lsdException w:qFormat="1" w:uiPriority="60" w:name="Light Shading Accent 4"/>
    <w:lsdException w:qFormat="1" w:uiPriority="61" w:name="Light List Accent 4"/>
    <w:lsdException w:qFormat="1" w:uiPriority="62" w:name="Light Grid Accent 4"/>
    <w:lsdException w:qFormat="1" w:uiPriority="63" w:name="Medium Shading 1 Accent 4"/>
    <w:lsdException w:qFormat="1" w:uiPriority="64" w:name="Medium Shading 2 Accent 4"/>
    <w:lsdException w:qFormat="1" w:uiPriority="65" w:name="Medium List 1 Accent 4"/>
    <w:lsdException w:qFormat="1" w:uiPriority="66" w:name="Medium List 2 Accent 4"/>
    <w:lsdException w:qFormat="1" w:uiPriority="67" w:name="Medium Grid 1 Accent 4"/>
    <w:lsdException w:qFormat="1" w:uiPriority="68" w:name="Medium Grid 2 Accent 4"/>
    <w:lsdException w:qFormat="1" w:uiPriority="69" w:name="Medium Grid 3 Accent 4"/>
    <w:lsdException w:qFormat="1" w:uiPriority="70" w:name="Dark List Accent 4"/>
    <w:lsdException w:qFormat="1" w:uiPriority="71" w:name="Colorful Shading Accent 4"/>
    <w:lsdException w:qFormat="1" w:uiPriority="72" w:name="Colorful List Accent 4"/>
    <w:lsdException w:qFormat="1" w:uiPriority="73" w:name="Colorful Grid Accent 4"/>
    <w:lsdException w:qFormat="1" w:uiPriority="60" w:name="Light Shading Accent 5"/>
    <w:lsdException w:qFormat="1" w:uiPriority="61" w:name="Light List Accent 5"/>
    <w:lsdException w:qFormat="1" w:uiPriority="62" w:name="Light Grid Accent 5"/>
    <w:lsdException w:qFormat="1" w:uiPriority="63" w:name="Medium Shading 1 Accent 5"/>
    <w:lsdException w:qFormat="1" w:uiPriority="64" w:name="Medium Shading 2 Accent 5"/>
    <w:lsdException w:qFormat="1" w:uiPriority="65" w:name="Medium List 1 Accent 5"/>
    <w:lsdException w:qFormat="1" w:uiPriority="66" w:name="Medium List 2 Accent 5"/>
    <w:lsdException w:qFormat="1" w:uiPriority="67" w:name="Medium Grid 1 Accent 5"/>
    <w:lsdException w:qFormat="1" w:uiPriority="68" w:name="Medium Grid 2 Accent 5"/>
    <w:lsdException w:qFormat="1" w:uiPriority="69" w:name="Medium Grid 3 Accent 5"/>
    <w:lsdException w:qFormat="1" w:uiPriority="70" w:name="Dark List Accent 5"/>
    <w:lsdException w:qFormat="1" w:uiPriority="71" w:name="Colorful Shading Accent 5"/>
    <w:lsdException w:qFormat="1" w:uiPriority="72" w:name="Colorful List Accent 5"/>
    <w:lsdException w:qFormat="1" w:uiPriority="73" w:name="Colorful Grid Accent 5"/>
    <w:lsdException w:qFormat="1" w:uiPriority="60" w:name="Light Shading Accent 6"/>
    <w:lsdException w:qFormat="1" w:uiPriority="61" w:name="Light List Accent 6"/>
    <w:lsdException w:qFormat="1" w:uiPriority="62" w:name="Light Grid Accent 6"/>
    <w:lsdException w:qFormat="1" w:uiPriority="63" w:name="Medium Shading 1 Accent 6"/>
    <w:lsdException w:qFormat="1" w:uiPriority="64" w:name="Medium Shading 2 Accent 6"/>
    <w:lsdException w:qFormat="1" w:uiPriority="65" w:name="Medium List 1 Accent 6"/>
    <w:lsdException w:qFormat="1" w:uiPriority="66" w:name="Medium List 2 Accent 6"/>
    <w:lsdException w:qFormat="1" w:uiPriority="67" w:name="Medium Grid 1 Accent 6"/>
    <w:lsdException w:qFormat="1" w:uiPriority="68" w:name="Medium Grid 2 Accent 6"/>
    <w:lsdException w:qFormat="1" w:uiPriority="69" w:name="Medium Grid 3 Accent 6"/>
    <w:lsdException w:qFormat="1" w:uiPriority="70" w:name="Dark List Accent 6"/>
    <w:lsdException w:qFormat="1" w:uiPriority="71" w:name="Colorful Shading Accent 6"/>
    <w:lsdException w:qFormat="1" w:uiPriority="72" w:name="Colorful List Accent 6"/>
    <w:lsdException w:qFormat="1" w:uiPriority="73"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360"/>
    <w:semiHidden/>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semiHidden/>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semiHidden/>
    <w:qFormat/>
    <w:uiPriority w:val="0"/>
    <w:pPr>
      <w:ind w:left="200" w:leftChars="200"/>
    </w:pPr>
  </w:style>
  <w:style w:type="paragraph" w:styleId="17">
    <w:name w:val="toc 3"/>
    <w:basedOn w:val="18"/>
    <w:next w:val="1"/>
    <w:semiHidden/>
    <w:qFormat/>
    <w:uiPriority w:val="0"/>
    <w:pPr>
      <w:ind w:left="100" w:leftChars="100"/>
    </w:pPr>
  </w:style>
  <w:style w:type="paragraph" w:styleId="18">
    <w:name w:val="toc 2"/>
    <w:basedOn w:val="19"/>
    <w:next w:val="1"/>
    <w:qFormat/>
    <w:uiPriority w:val="39"/>
  </w:style>
  <w:style w:type="paragraph" w:styleId="19">
    <w:name w:val="toc 1"/>
    <w:next w:val="1"/>
    <w:semiHidden/>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semiHidden/>
    <w:unhideWhenUsed/>
    <w:qFormat/>
    <w:uiPriority w:val="99"/>
    <w:pPr>
      <w:numPr>
        <w:ilvl w:val="0"/>
        <w:numId w:val="1"/>
      </w:numPr>
      <w:contextualSpacing/>
    </w:pPr>
  </w:style>
  <w:style w:type="paragraph" w:styleId="21">
    <w:name w:val="table of authorities"/>
    <w:basedOn w:val="1"/>
    <w:next w:val="1"/>
    <w:semiHidden/>
    <w:unhideWhenUsed/>
    <w:qFormat/>
    <w:uiPriority w:val="99"/>
    <w:pPr>
      <w:ind w:left="420" w:leftChars="200"/>
    </w:pPr>
  </w:style>
  <w:style w:type="paragraph" w:styleId="22">
    <w:name w:val="Note Heading"/>
    <w:basedOn w:val="1"/>
    <w:next w:val="1"/>
    <w:link w:val="492"/>
    <w:semiHidden/>
    <w:unhideWhenUsed/>
    <w:qFormat/>
    <w:uiPriority w:val="99"/>
    <w:pPr>
      <w:jc w:val="center"/>
    </w:pPr>
  </w:style>
  <w:style w:type="paragraph" w:styleId="23">
    <w:name w:val="List Bullet 4"/>
    <w:basedOn w:val="1"/>
    <w:semiHidden/>
    <w:unhideWhenUsed/>
    <w:qFormat/>
    <w:uiPriority w:val="99"/>
    <w:pPr>
      <w:numPr>
        <w:ilvl w:val="0"/>
        <w:numId w:val="2"/>
      </w:numPr>
      <w:contextualSpacing/>
    </w:pPr>
  </w:style>
  <w:style w:type="paragraph" w:styleId="24">
    <w:name w:val="index 8"/>
    <w:basedOn w:val="1"/>
    <w:next w:val="1"/>
    <w:semiHidden/>
    <w:unhideWhenUsed/>
    <w:qFormat/>
    <w:uiPriority w:val="99"/>
    <w:pPr>
      <w:ind w:left="1400" w:leftChars="1400"/>
    </w:pPr>
  </w:style>
  <w:style w:type="paragraph" w:styleId="25">
    <w:name w:val="E-mail Signature"/>
    <w:basedOn w:val="1"/>
    <w:link w:val="358"/>
    <w:semiHidden/>
    <w:unhideWhenUsed/>
    <w:qFormat/>
    <w:uiPriority w:val="99"/>
  </w:style>
  <w:style w:type="paragraph" w:styleId="26">
    <w:name w:val="List Number"/>
    <w:basedOn w:val="1"/>
    <w:semiHidden/>
    <w:unhideWhenUsed/>
    <w:qFormat/>
    <w:uiPriority w:val="99"/>
    <w:pPr>
      <w:numPr>
        <w:ilvl w:val="0"/>
        <w:numId w:val="3"/>
      </w:numPr>
      <w:contextualSpacing/>
    </w:pPr>
  </w:style>
  <w:style w:type="paragraph" w:styleId="27">
    <w:name w:val="Normal Indent"/>
    <w:basedOn w:val="1"/>
    <w:semiHidden/>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semiHidden/>
    <w:unhideWhenUsed/>
    <w:qFormat/>
    <w:uiPriority w:val="99"/>
    <w:pPr>
      <w:ind w:left="800" w:leftChars="800"/>
    </w:pPr>
  </w:style>
  <w:style w:type="paragraph" w:styleId="30">
    <w:name w:val="List Bullet"/>
    <w:basedOn w:val="1"/>
    <w:semiHidden/>
    <w:unhideWhenUsed/>
    <w:qFormat/>
    <w:uiPriority w:val="99"/>
    <w:pPr>
      <w:numPr>
        <w:ilvl w:val="0"/>
        <w:numId w:val="4"/>
      </w:numPr>
      <w:contextualSpacing/>
    </w:pPr>
  </w:style>
  <w:style w:type="paragraph" w:styleId="31">
    <w:name w:val="envelope address"/>
    <w:basedOn w:val="1"/>
    <w:semiHidden/>
    <w:unhideWhenUsed/>
    <w:qFormat/>
    <w:uiPriority w:val="99"/>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rPr>
  </w:style>
  <w:style w:type="paragraph" w:styleId="32">
    <w:name w:val="Document Map"/>
    <w:basedOn w:val="1"/>
    <w:link w:val="474"/>
    <w:semiHidden/>
    <w:unhideWhenUsed/>
    <w:qFormat/>
    <w:uiPriority w:val="99"/>
    <w:rPr>
      <w:rFonts w:ascii="Microsoft YaHei UI" w:eastAsia="Microsoft YaHei UI"/>
      <w:sz w:val="18"/>
      <w:szCs w:val="18"/>
    </w:rPr>
  </w:style>
  <w:style w:type="paragraph" w:styleId="33">
    <w:name w:val="toa heading"/>
    <w:basedOn w:val="1"/>
    <w:next w:val="1"/>
    <w:semiHidden/>
    <w:unhideWhenUsed/>
    <w:qFormat/>
    <w:uiPriority w:val="99"/>
    <w:pPr>
      <w:spacing w:before="120"/>
    </w:pPr>
    <w:rPr>
      <w:rFonts w:asciiTheme="majorHAnsi" w:hAnsiTheme="majorHAnsi" w:cstheme="majorBidi"/>
      <w:sz w:val="24"/>
    </w:rPr>
  </w:style>
  <w:style w:type="paragraph" w:styleId="34">
    <w:name w:val="annotation text"/>
    <w:basedOn w:val="1"/>
    <w:link w:val="368"/>
    <w:semiHidden/>
    <w:unhideWhenUsed/>
    <w:qFormat/>
    <w:uiPriority w:val="99"/>
    <w:pPr>
      <w:jc w:val="left"/>
    </w:pPr>
  </w:style>
  <w:style w:type="paragraph" w:styleId="35">
    <w:name w:val="index 6"/>
    <w:basedOn w:val="1"/>
    <w:next w:val="1"/>
    <w:semiHidden/>
    <w:unhideWhenUsed/>
    <w:qFormat/>
    <w:uiPriority w:val="99"/>
    <w:pPr>
      <w:ind w:left="1000" w:leftChars="1000"/>
    </w:pPr>
  </w:style>
  <w:style w:type="paragraph" w:styleId="36">
    <w:name w:val="Salutation"/>
    <w:basedOn w:val="1"/>
    <w:next w:val="1"/>
    <w:link w:val="356"/>
    <w:semiHidden/>
    <w:unhideWhenUsed/>
    <w:qFormat/>
    <w:uiPriority w:val="99"/>
  </w:style>
  <w:style w:type="paragraph" w:styleId="37">
    <w:name w:val="Body Text 3"/>
    <w:basedOn w:val="1"/>
    <w:link w:val="489"/>
    <w:semiHidden/>
    <w:unhideWhenUsed/>
    <w:qFormat/>
    <w:uiPriority w:val="99"/>
    <w:pPr>
      <w:spacing w:after="120"/>
    </w:pPr>
    <w:rPr>
      <w:sz w:val="16"/>
      <w:szCs w:val="16"/>
    </w:rPr>
  </w:style>
  <w:style w:type="paragraph" w:styleId="38">
    <w:name w:val="Closing"/>
    <w:basedOn w:val="1"/>
    <w:link w:val="361"/>
    <w:semiHidden/>
    <w:unhideWhenUsed/>
    <w:qFormat/>
    <w:uiPriority w:val="99"/>
    <w:pPr>
      <w:ind w:left="100" w:leftChars="2100"/>
    </w:pPr>
  </w:style>
  <w:style w:type="paragraph" w:styleId="39">
    <w:name w:val="List Bullet 3"/>
    <w:basedOn w:val="1"/>
    <w:semiHidden/>
    <w:unhideWhenUsed/>
    <w:qFormat/>
    <w:uiPriority w:val="99"/>
    <w:pPr>
      <w:numPr>
        <w:ilvl w:val="0"/>
        <w:numId w:val="5"/>
      </w:numPr>
      <w:contextualSpacing/>
    </w:pPr>
  </w:style>
  <w:style w:type="paragraph" w:styleId="40">
    <w:name w:val="Body Text"/>
    <w:basedOn w:val="1"/>
    <w:link w:val="333"/>
    <w:semiHidden/>
    <w:unhideWhenUsed/>
    <w:qFormat/>
    <w:uiPriority w:val="99"/>
    <w:pPr>
      <w:spacing w:after="120"/>
    </w:pPr>
  </w:style>
  <w:style w:type="paragraph" w:styleId="41">
    <w:name w:val="Body Text Indent"/>
    <w:basedOn w:val="1"/>
    <w:link w:val="486"/>
    <w:semiHidden/>
    <w:unhideWhenUsed/>
    <w:qFormat/>
    <w:uiPriority w:val="99"/>
    <w:pPr>
      <w:spacing w:after="120"/>
      <w:ind w:left="420" w:leftChars="200"/>
    </w:pPr>
  </w:style>
  <w:style w:type="paragraph" w:styleId="42">
    <w:name w:val="List Number 3"/>
    <w:basedOn w:val="1"/>
    <w:semiHidden/>
    <w:unhideWhenUsed/>
    <w:qFormat/>
    <w:uiPriority w:val="99"/>
    <w:pPr>
      <w:numPr>
        <w:ilvl w:val="0"/>
        <w:numId w:val="6"/>
      </w:numPr>
      <w:contextualSpacing/>
    </w:pPr>
  </w:style>
  <w:style w:type="paragraph" w:styleId="43">
    <w:name w:val="List 2"/>
    <w:basedOn w:val="1"/>
    <w:semiHidden/>
    <w:unhideWhenUsed/>
    <w:qFormat/>
    <w:uiPriority w:val="99"/>
    <w:pPr>
      <w:ind w:left="100" w:leftChars="200" w:hanging="200" w:hangingChars="200"/>
      <w:contextualSpacing/>
    </w:pPr>
  </w:style>
  <w:style w:type="paragraph" w:styleId="44">
    <w:name w:val="List Continue"/>
    <w:basedOn w:val="1"/>
    <w:semiHidden/>
    <w:unhideWhenUsed/>
    <w:qFormat/>
    <w:uiPriority w:val="99"/>
    <w:pPr>
      <w:spacing w:after="120"/>
      <w:ind w:left="420" w:leftChars="200"/>
      <w:contextualSpacing/>
    </w:pPr>
  </w:style>
  <w:style w:type="paragraph" w:styleId="45">
    <w:name w:val="Block Text"/>
    <w:basedOn w:val="1"/>
    <w:semiHidden/>
    <w:unhideWhenUsed/>
    <w:qFormat/>
    <w:uiPriority w:val="99"/>
    <w:pPr>
      <w:spacing w:after="120"/>
      <w:ind w:left="1440" w:leftChars="700" w:right="1440" w:rightChars="700"/>
    </w:pPr>
  </w:style>
  <w:style w:type="paragraph" w:styleId="46">
    <w:name w:val="List Bullet 2"/>
    <w:basedOn w:val="1"/>
    <w:semiHidden/>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semiHidden/>
    <w:unhideWhenUsed/>
    <w:qFormat/>
    <w:uiPriority w:val="99"/>
    <w:pPr>
      <w:ind w:left="600" w:leftChars="600"/>
    </w:pPr>
  </w:style>
  <w:style w:type="paragraph" w:styleId="49">
    <w:name w:val="Plain Text"/>
    <w:basedOn w:val="1"/>
    <w:link w:val="357"/>
    <w:semiHidden/>
    <w:unhideWhenUsed/>
    <w:qFormat/>
    <w:uiPriority w:val="99"/>
    <w:rPr>
      <w:rFonts w:ascii="宋体" w:hAnsi="Courier New" w:cs="Courier New"/>
      <w:szCs w:val="21"/>
    </w:rPr>
  </w:style>
  <w:style w:type="paragraph" w:styleId="50">
    <w:name w:val="List Bullet 5"/>
    <w:basedOn w:val="1"/>
    <w:semiHidden/>
    <w:unhideWhenUsed/>
    <w:qFormat/>
    <w:uiPriority w:val="99"/>
    <w:pPr>
      <w:numPr>
        <w:ilvl w:val="0"/>
        <w:numId w:val="8"/>
      </w:numPr>
      <w:contextualSpacing/>
    </w:pPr>
  </w:style>
  <w:style w:type="paragraph" w:styleId="51">
    <w:name w:val="List Number 4"/>
    <w:basedOn w:val="1"/>
    <w:semiHidden/>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semiHidden/>
    <w:unhideWhenUsed/>
    <w:qFormat/>
    <w:uiPriority w:val="99"/>
    <w:pPr>
      <w:ind w:left="400" w:leftChars="400"/>
    </w:pPr>
  </w:style>
  <w:style w:type="paragraph" w:styleId="54">
    <w:name w:val="Date"/>
    <w:basedOn w:val="1"/>
    <w:next w:val="1"/>
    <w:link w:val="420"/>
    <w:semiHidden/>
    <w:unhideWhenUsed/>
    <w:qFormat/>
    <w:uiPriority w:val="99"/>
    <w:pPr>
      <w:ind w:left="100" w:leftChars="2500"/>
    </w:pPr>
  </w:style>
  <w:style w:type="paragraph" w:styleId="55">
    <w:name w:val="Body Text Indent 2"/>
    <w:basedOn w:val="1"/>
    <w:link w:val="490"/>
    <w:semiHidden/>
    <w:unhideWhenUsed/>
    <w:qFormat/>
    <w:uiPriority w:val="99"/>
    <w:pPr>
      <w:spacing w:after="120" w:line="480" w:lineRule="auto"/>
      <w:ind w:left="420" w:leftChars="200"/>
    </w:pPr>
  </w:style>
  <w:style w:type="paragraph" w:styleId="56">
    <w:name w:val="endnote text"/>
    <w:basedOn w:val="1"/>
    <w:link w:val="473"/>
    <w:semiHidden/>
    <w:unhideWhenUsed/>
    <w:qFormat/>
    <w:uiPriority w:val="99"/>
    <w:pPr>
      <w:snapToGrid w:val="0"/>
      <w:jc w:val="left"/>
    </w:pPr>
  </w:style>
  <w:style w:type="paragraph" w:styleId="57">
    <w:name w:val="List Continue 5"/>
    <w:basedOn w:val="1"/>
    <w:semiHidden/>
    <w:unhideWhenUsed/>
    <w:qFormat/>
    <w:uiPriority w:val="99"/>
    <w:pPr>
      <w:spacing w:after="120"/>
      <w:ind w:left="2100" w:leftChars="1000"/>
      <w:contextualSpacing/>
    </w:pPr>
  </w:style>
  <w:style w:type="paragraph" w:styleId="58">
    <w:name w:val="Balloon Text"/>
    <w:basedOn w:val="1"/>
    <w:link w:val="367"/>
    <w:semiHidden/>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semiHidden/>
    <w:unhideWhenUsed/>
    <w:qFormat/>
    <w:uiPriority w:val="99"/>
    <w:pPr>
      <w:snapToGrid w:val="0"/>
    </w:pPr>
    <w:rPr>
      <w:rFonts w:asciiTheme="majorHAnsi" w:hAnsiTheme="majorHAnsi" w:eastAsiaTheme="majorEastAsia" w:cstheme="majorBidi"/>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370"/>
    <w:semiHidden/>
    <w:unhideWhenUsed/>
    <w:qFormat/>
    <w:uiPriority w:val="99"/>
    <w:pPr>
      <w:ind w:left="100" w:leftChars="2100"/>
    </w:pPr>
  </w:style>
  <w:style w:type="paragraph" w:styleId="63">
    <w:name w:val="List Continue 4"/>
    <w:basedOn w:val="1"/>
    <w:semiHidden/>
    <w:unhideWhenUsed/>
    <w:qFormat/>
    <w:uiPriority w:val="99"/>
    <w:pPr>
      <w:spacing w:after="120"/>
      <w:ind w:left="1680" w:leftChars="800"/>
      <w:contextualSpacing/>
    </w:pPr>
  </w:style>
  <w:style w:type="paragraph" w:styleId="64">
    <w:name w:val="index heading"/>
    <w:basedOn w:val="1"/>
    <w:next w:val="65"/>
    <w:semiHidden/>
    <w:unhideWhenUsed/>
    <w:qFormat/>
    <w:uiPriority w:val="99"/>
    <w:pPr>
      <w:spacing w:before="100" w:beforeLines="100" w:after="100" w:afterLines="100"/>
      <w:jc w:val="center"/>
    </w:pPr>
    <w:rPr>
      <w:rFonts w:eastAsia="黑体" w:asciiTheme="majorHAnsi" w:hAnsiTheme="majorHAnsi" w:cstheme="majorBidi"/>
      <w:bCs/>
    </w:rPr>
  </w:style>
  <w:style w:type="paragraph" w:styleId="65">
    <w:name w:val="index 1"/>
    <w:basedOn w:val="1"/>
    <w:next w:val="1"/>
    <w:semiHidden/>
    <w:unhideWhenUsed/>
    <w:qFormat/>
    <w:uiPriority w:val="99"/>
    <w:rPr>
      <w:rFonts w:ascii="宋体" w:hAnsi="宋体"/>
    </w:rPr>
  </w:style>
  <w:style w:type="paragraph" w:styleId="66">
    <w:name w:val="Subtitle"/>
    <w:basedOn w:val="1"/>
    <w:next w:val="1"/>
    <w:link w:val="359"/>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67">
    <w:name w:val="List Number 5"/>
    <w:basedOn w:val="1"/>
    <w:semiHidden/>
    <w:unhideWhenUsed/>
    <w:qFormat/>
    <w:uiPriority w:val="99"/>
    <w:pPr>
      <w:numPr>
        <w:ilvl w:val="0"/>
        <w:numId w:val="10"/>
      </w:numPr>
      <w:contextualSpacing/>
    </w:pPr>
  </w:style>
  <w:style w:type="paragraph" w:styleId="68">
    <w:name w:val="List"/>
    <w:basedOn w:val="1"/>
    <w:semiHidden/>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semiHidden/>
    <w:unhideWhenUsed/>
    <w:qFormat/>
    <w:uiPriority w:val="99"/>
    <w:pPr>
      <w:ind w:left="100" w:leftChars="800" w:hanging="200" w:hangingChars="200"/>
      <w:contextualSpacing/>
    </w:pPr>
  </w:style>
  <w:style w:type="paragraph" w:styleId="71">
    <w:name w:val="Body Text Indent 3"/>
    <w:basedOn w:val="1"/>
    <w:link w:val="491"/>
    <w:semiHidden/>
    <w:unhideWhenUsed/>
    <w:qFormat/>
    <w:uiPriority w:val="99"/>
    <w:pPr>
      <w:spacing w:after="120"/>
      <w:ind w:left="420" w:leftChars="200"/>
    </w:pPr>
    <w:rPr>
      <w:sz w:val="16"/>
      <w:szCs w:val="16"/>
    </w:rPr>
  </w:style>
  <w:style w:type="paragraph" w:styleId="72">
    <w:name w:val="index 7"/>
    <w:basedOn w:val="1"/>
    <w:next w:val="1"/>
    <w:semiHidden/>
    <w:unhideWhenUsed/>
    <w:qFormat/>
    <w:uiPriority w:val="99"/>
    <w:pPr>
      <w:ind w:left="1200" w:leftChars="1200"/>
    </w:pPr>
  </w:style>
  <w:style w:type="paragraph" w:styleId="73">
    <w:name w:val="index 9"/>
    <w:basedOn w:val="1"/>
    <w:next w:val="1"/>
    <w:semiHidden/>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488"/>
    <w:semiHidden/>
    <w:unhideWhenUsed/>
    <w:qFormat/>
    <w:uiPriority w:val="99"/>
    <w:pPr>
      <w:spacing w:after="120" w:line="480" w:lineRule="auto"/>
    </w:pPr>
  </w:style>
  <w:style w:type="paragraph" w:styleId="77">
    <w:name w:val="List 4"/>
    <w:basedOn w:val="1"/>
    <w:semiHidden/>
    <w:unhideWhenUsed/>
    <w:qFormat/>
    <w:uiPriority w:val="99"/>
    <w:pPr>
      <w:ind w:left="100" w:leftChars="600" w:hanging="200" w:hangingChars="200"/>
      <w:contextualSpacing/>
    </w:pPr>
  </w:style>
  <w:style w:type="paragraph" w:styleId="78">
    <w:name w:val="List Continue 2"/>
    <w:basedOn w:val="1"/>
    <w:semiHidden/>
    <w:unhideWhenUsed/>
    <w:qFormat/>
    <w:uiPriority w:val="99"/>
    <w:pPr>
      <w:spacing w:after="120"/>
      <w:ind w:left="840" w:leftChars="400"/>
      <w:contextualSpacing/>
    </w:pPr>
  </w:style>
  <w:style w:type="paragraph" w:styleId="79">
    <w:name w:val="Message Header"/>
    <w:basedOn w:val="1"/>
    <w:link w:val="481"/>
    <w:semiHidden/>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semiHidden/>
    <w:unhideWhenUsed/>
    <w:qFormat/>
    <w:uiPriority w:val="99"/>
    <w:rPr>
      <w:sz w:val="24"/>
    </w:rPr>
  </w:style>
  <w:style w:type="paragraph" w:styleId="82">
    <w:name w:val="List Continue 3"/>
    <w:basedOn w:val="1"/>
    <w:semiHidden/>
    <w:unhideWhenUsed/>
    <w:qFormat/>
    <w:uiPriority w:val="99"/>
    <w:pPr>
      <w:spacing w:after="120"/>
      <w:ind w:left="1260" w:leftChars="600"/>
      <w:contextualSpacing/>
    </w:pPr>
  </w:style>
  <w:style w:type="paragraph" w:styleId="83">
    <w:name w:val="index 2"/>
    <w:basedOn w:val="1"/>
    <w:next w:val="1"/>
    <w:semiHidden/>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369"/>
    <w:semiHidden/>
    <w:unhideWhenUsed/>
    <w:qFormat/>
    <w:uiPriority w:val="99"/>
    <w:rPr>
      <w:b/>
      <w:bCs/>
    </w:rPr>
  </w:style>
  <w:style w:type="paragraph" w:styleId="86">
    <w:name w:val="Body Text First Indent"/>
    <w:basedOn w:val="40"/>
    <w:link w:val="485"/>
    <w:semiHidden/>
    <w:unhideWhenUsed/>
    <w:qFormat/>
    <w:uiPriority w:val="99"/>
    <w:pPr>
      <w:ind w:firstLine="420" w:firstLineChars="100"/>
    </w:pPr>
  </w:style>
  <w:style w:type="paragraph" w:styleId="87">
    <w:name w:val="Body Text First Indent 2"/>
    <w:basedOn w:val="41"/>
    <w:link w:val="487"/>
    <w:semiHidden/>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semiHidden/>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92">
    <w:name w:val="Table Colorful 2"/>
    <w:basedOn w:val="88"/>
    <w:semiHidden/>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3">
    <w:name w:val="Table Colorful 3"/>
    <w:basedOn w:val="88"/>
    <w:semiHidden/>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Elegant"/>
    <w:basedOn w:val="88"/>
    <w:semiHidden/>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95">
    <w:name w:val="Table Classic 1"/>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96">
    <w:name w:val="Table Classic 2"/>
    <w:basedOn w:val="88"/>
    <w:semiHidden/>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97">
    <w:name w:val="Table Classic 3"/>
    <w:basedOn w:val="88"/>
    <w:semiHidden/>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8">
    <w:name w:val="Table Classic 4"/>
    <w:basedOn w:val="88"/>
    <w:semiHidden/>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9">
    <w:name w:val="Table Simple 1"/>
    <w:basedOn w:val="88"/>
    <w:semiHidden/>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0">
    <w:name w:val="Table Simple 2"/>
    <w:basedOn w:val="88"/>
    <w:semiHidden/>
    <w:unhideWhenUsed/>
    <w:qFormat/>
    <w:uiPriority w:val="99"/>
    <w:pPr>
      <w:widowControl w:val="0"/>
      <w:jc w:val="both"/>
    </w:p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01">
    <w:name w:val="Table Simple 3"/>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02">
    <w:name w:val="Table Subtle 1"/>
    <w:basedOn w:val="88"/>
    <w:semiHidden/>
    <w:unhideWhenUsed/>
    <w:qFormat/>
    <w:uiPriority w:val="99"/>
    <w:pPr>
      <w:widowControl w:val="0"/>
      <w:jc w:val="both"/>
    </w:p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3">
    <w:name w:val="Table Subtle 2"/>
    <w:basedOn w:val="88"/>
    <w:semiHidden/>
    <w:unhideWhenUsed/>
    <w:qFormat/>
    <w:uiPriority w:val="99"/>
    <w:pPr>
      <w:widowControl w:val="0"/>
      <w:jc w:val="both"/>
    </w:p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4">
    <w:name w:val="Table 3D effects 1"/>
    <w:basedOn w:val="88"/>
    <w:semiHidden/>
    <w:unhideWhenUsed/>
    <w:qFormat/>
    <w:uiPriority w:val="99"/>
    <w:pPr>
      <w:widowControl w:val="0"/>
      <w:jc w:val="both"/>
    </w:p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05">
    <w:name w:val="Table 3D effects 2"/>
    <w:basedOn w:val="88"/>
    <w:semiHidden/>
    <w:unhideWhenUsed/>
    <w:qFormat/>
    <w:uiPriority w:val="99"/>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3D effects 3"/>
    <w:basedOn w:val="88"/>
    <w:semiHidden/>
    <w:unhideWhenUsed/>
    <w:qFormat/>
    <w:uiPriority w:val="99"/>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7">
    <w:name w:val="Table List 1"/>
    <w:basedOn w:val="88"/>
    <w:semiHidden/>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8">
    <w:name w:val="Table List 2"/>
    <w:basedOn w:val="88"/>
    <w:semiHidden/>
    <w:unhideWhenUsed/>
    <w:qFormat/>
    <w:uiPriority w:val="99"/>
    <w:pPr>
      <w:widowControl w:val="0"/>
      <w:jc w:val="both"/>
    </w:p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9">
    <w:name w:val="Table List 3"/>
    <w:basedOn w:val="88"/>
    <w:semiHidden/>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0">
    <w:name w:val="Table List 4"/>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11">
    <w:name w:val="Table List 5"/>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12">
    <w:name w:val="Table List 6"/>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3">
    <w:name w:val="Table List 7"/>
    <w:basedOn w:val="88"/>
    <w:semiHidden/>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4">
    <w:name w:val="Table List 8"/>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15">
    <w:name w:val="Table Contemporary"/>
    <w:basedOn w:val="88"/>
    <w:semiHidden/>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16">
    <w:name w:val="Table Columns 1"/>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7">
    <w:name w:val="Table Columns 2"/>
    <w:basedOn w:val="88"/>
    <w:semiHidden/>
    <w:unhideWhenUsed/>
    <w:qFormat/>
    <w:uiPriority w:val="99"/>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8">
    <w:name w:val="Table Columns 3"/>
    <w:basedOn w:val="88"/>
    <w:semiHidden/>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9">
    <w:name w:val="Table Columns 4"/>
    <w:basedOn w:val="88"/>
    <w:semiHidden/>
    <w:unhideWhenUsed/>
    <w:qFormat/>
    <w:uiPriority w:val="99"/>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semiHidden/>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22">
    <w:name w:val="Table Grid 2"/>
    <w:basedOn w:val="88"/>
    <w:semiHidden/>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23">
    <w:name w:val="Table Grid 3"/>
    <w:basedOn w:val="88"/>
    <w:semiHidden/>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4">
    <w:name w:val="Table Grid 4"/>
    <w:basedOn w:val="88"/>
    <w:semiHidden/>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5">
    <w:name w:val="Table Grid 5"/>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26">
    <w:name w:val="Table Grid 6"/>
    <w:basedOn w:val="88"/>
    <w:semiHidden/>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27">
    <w:name w:val="Table Grid 7"/>
    <w:basedOn w:val="88"/>
    <w:semiHidden/>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8">
    <w:name w:val="Table Grid 8"/>
    <w:basedOn w:val="88"/>
    <w:semiHidden/>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9">
    <w:name w:val="Table Web 1"/>
    <w:basedOn w:val="88"/>
    <w:semiHidden/>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0">
    <w:name w:val="Table Web 2"/>
    <w:basedOn w:val="88"/>
    <w:semiHidden/>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Web 3"/>
    <w:basedOn w:val="88"/>
    <w:semiHidden/>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2">
    <w:name w:val="Table Professional"/>
    <w:basedOn w:val="88"/>
    <w:semiHidden/>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33">
    <w:name w:val="Light Shading"/>
    <w:basedOn w:val="88"/>
    <w:semiHidden/>
    <w:unhideWhenUsed/>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134">
    <w:name w:val="Light Shading Accent 1"/>
    <w:basedOn w:val="88"/>
    <w:semiHidden/>
    <w:unhideWhenUsed/>
    <w:qFormat/>
    <w:uiPriority w:val="60"/>
    <w:rPr>
      <w:color w:val="2E75B6" w:themeColor="accent1" w:themeShade="BF"/>
    </w:rPr>
    <w:tblPr>
      <w:tblBorders>
        <w:top w:val="single" w:color="5B9BD5" w:themeColor="accent1" w:sz="8" w:space="0"/>
        <w:bottom w:val="single" w:color="5B9BD5" w:themeColor="accent1" w:sz="8" w:space="0"/>
      </w:tblBorders>
    </w:tblPr>
    <w:tblStylePr w:type="fir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bl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35">
    <w:name w:val="Light Shading Accent 2"/>
    <w:basedOn w:val="88"/>
    <w:semiHidden/>
    <w:unhideWhenUsed/>
    <w:qFormat/>
    <w:uiPriority w:val="60"/>
    <w:rPr>
      <w:color w:val="C55A11" w:themeColor="accent2" w:themeShade="BF"/>
    </w:rPr>
    <w:tblPr>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table" w:styleId="136">
    <w:name w:val="Light Shading Accent 3"/>
    <w:basedOn w:val="88"/>
    <w:semiHidden/>
    <w:unhideWhenUsed/>
    <w:qFormat/>
    <w:uiPriority w:val="60"/>
    <w:rPr>
      <w:color w:val="7C7C7C" w:themeColor="accent3" w:themeShade="BF"/>
    </w:rPr>
    <w:tblPr>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37">
    <w:name w:val="Light Shading Accent 4"/>
    <w:basedOn w:val="88"/>
    <w:semiHidden/>
    <w:unhideWhenUsed/>
    <w:qFormat/>
    <w:uiPriority w:val="60"/>
    <w:rPr>
      <w:color w:val="BF9000" w:themeColor="accent4" w:themeShade="BF"/>
    </w:rPr>
    <w:tblPr>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left w:val="nil"/>
          <w:right w:val="nil"/>
          <w:insideH w:val="nil"/>
          <w:insideV w:val="nil"/>
        </w:tcBorders>
        <w:shd w:val="clear" w:color="auto" w:fill="FFEFBF" w:themeFill="accent4" w:themeFillTint="3F"/>
      </w:tcPr>
    </w:tblStylePr>
  </w:style>
  <w:style w:type="table" w:styleId="138">
    <w:name w:val="Light Shading Accent 5"/>
    <w:basedOn w:val="88"/>
    <w:semiHidden/>
    <w:unhideWhenUsed/>
    <w:qFormat/>
    <w:uiPriority w:val="60"/>
    <w:rPr>
      <w:color w:val="2F5597" w:themeColor="accent5" w:themeShade="BF"/>
    </w:rPr>
    <w:tblPr>
      <w:tblBorders>
        <w:top w:val="single" w:color="4472C4" w:themeColor="accent5" w:sz="8" w:space="0"/>
        <w:bottom w:val="single" w:color="4472C4" w:themeColor="accent5" w:sz="8" w:space="0"/>
      </w:tblBorders>
    </w:tblPr>
    <w:tblStylePr w:type="fir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lastRow">
      <w:pPr>
        <w:spacing w:before="0" w:after="0" w:line="240" w:lineRule="auto"/>
      </w:pPr>
      <w:rPr>
        <w:b/>
        <w:bCs/>
      </w:rPr>
      <w:tblPr/>
      <w:tcPr>
        <w:tcBorders>
          <w:top w:val="single" w:color="4472C4" w:themeColor="accent5" w:sz="8" w:space="0"/>
          <w:left w:val="nil"/>
          <w:bottom w:val="single" w:color="4472C4"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left w:val="nil"/>
          <w:right w:val="nil"/>
          <w:insideH w:val="nil"/>
          <w:insideV w:val="nil"/>
        </w:tcBorders>
        <w:shd w:val="clear" w:color="auto" w:fill="D0DCF0" w:themeFill="accent5" w:themeFillTint="3F"/>
      </w:tcPr>
    </w:tblStylePr>
  </w:style>
  <w:style w:type="table" w:styleId="139">
    <w:name w:val="Light Shading Accent 6"/>
    <w:basedOn w:val="88"/>
    <w:semiHidden/>
    <w:unhideWhenUsed/>
    <w:qFormat/>
    <w:uiPriority w:val="60"/>
    <w:rPr>
      <w:color w:val="548235" w:themeColor="accent6" w:themeShade="BF"/>
    </w:rPr>
    <w:tblPr>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140">
    <w:name w:val="Light List"/>
    <w:basedOn w:val="88"/>
    <w:semiHidden/>
    <w:unhideWhenUsed/>
    <w:qFormat/>
    <w:uiPriority w:val="61"/>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141">
    <w:name w:val="Light List Accent 1"/>
    <w:basedOn w:val="88"/>
    <w:semiHidden/>
    <w:unhideWhenUsed/>
    <w:qFormat/>
    <w:uiPriority w:val="61"/>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5B9BD5" w:themeFill="accent1"/>
      </w:tcPr>
    </w:tblStylePr>
    <w:tblStylePr w:type="lastRow">
      <w:pPr>
        <w:spacing w:before="0" w:after="0" w:line="240" w:lineRule="auto"/>
      </w:pPr>
      <w:rPr>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tcBorders>
      </w:tcPr>
    </w:tblStylePr>
    <w:tblStylePr w:type="firstCol">
      <w:rPr>
        <w:b/>
        <w:bCs/>
      </w:rPr>
    </w:tblStylePr>
    <w:tblStylePr w:type="lastCol">
      <w:rPr>
        <w:b/>
        <w:bCs/>
      </w:r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style>
  <w:style w:type="table" w:styleId="142">
    <w:name w:val="Light List Accent 2"/>
    <w:basedOn w:val="88"/>
    <w:semiHidden/>
    <w:unhideWhenUsed/>
    <w:qFormat/>
    <w:uiPriority w:val="61"/>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143">
    <w:name w:val="Light List Accent 3"/>
    <w:basedOn w:val="88"/>
    <w:semiHidden/>
    <w:unhideWhenUsed/>
    <w:qFormat/>
    <w:uiPriority w:val="61"/>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144">
    <w:name w:val="Light List Accent 4"/>
    <w:basedOn w:val="88"/>
    <w:semiHidden/>
    <w:unhideWhenUsed/>
    <w:qFormat/>
    <w:uiPriority w:val="61"/>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145">
    <w:name w:val="Light List Accent 5"/>
    <w:basedOn w:val="88"/>
    <w:semiHidden/>
    <w:unhideWhenUsed/>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4472C4" w:themeFill="accent5"/>
      </w:tcPr>
    </w:tblStylePr>
    <w:tblStylePr w:type="lastRow">
      <w:pPr>
        <w:spacing w:before="0" w:after="0" w:line="240" w:lineRule="auto"/>
      </w:pPr>
      <w:rPr>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table" w:styleId="146">
    <w:name w:val="Light List Accent 6"/>
    <w:basedOn w:val="88"/>
    <w:semiHidden/>
    <w:unhideWhenUsed/>
    <w:qFormat/>
    <w:uiPriority w:val="61"/>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14:textFill>
          <w14:solidFill>
            <w14:schemeClr w14:val="bg1"/>
          </w14:solidFill>
        </w14:textFill>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147">
    <w:name w:val="Light Grid"/>
    <w:basedOn w:val="88"/>
    <w:semiHidden/>
    <w:unhideWhenUsed/>
    <w:qFormat/>
    <w:uiPriority w:val="62"/>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148">
    <w:name w:val="Light Grid Accent 1"/>
    <w:basedOn w:val="88"/>
    <w:semiHidden/>
    <w:unhideWhenUsed/>
    <w:qFormat/>
    <w:uiPriority w:val="62"/>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18" w:space="0"/>
          <w:right w:val="single" w:color="5B9BD5"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1" w:sz="6" w:space="0"/>
          <w:left w:val="single" w:color="5B9BD5" w:themeColor="accent1" w:sz="8" w:space="0"/>
          <w:bottom w:val="single" w:color="5B9BD5" w:themeColor="accent1" w:sz="8" w:space="0"/>
          <w:right w:val="single" w:color="5B9BD5"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tcPr>
    </w:tblStylePr>
    <w:tblStylePr w:type="band1Vert">
      <w:tblPr/>
      <w:tcPr>
        <w:tcBorders>
          <w:top w:val="single" w:color="5B9BD5" w:themeColor="accent1" w:sz="8" w:space="0"/>
          <w:left w:val="single" w:color="5B9BD5" w:themeColor="accent1" w:sz="8" w:space="0"/>
          <w:bottom w:val="single" w:color="5B9BD5" w:themeColor="accent1" w:sz="8" w:space="0"/>
          <w:right w:val="single" w:color="5B9BD5" w:themeColor="accent1" w:sz="8" w:space="0"/>
        </w:tcBorders>
        <w:shd w:val="clear" w:color="auto" w:fill="D6E6F4" w:themeFill="accent1" w:themeFillTint="3F"/>
      </w:tcPr>
    </w:tblStylePr>
    <w:tblStylePr w:type="band1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shd w:val="clear" w:color="auto" w:fill="D6E6F4" w:themeFill="accent1" w:themeFillTint="3F"/>
      </w:tcPr>
    </w:tblStylePr>
    <w:tblStylePr w:type="band2Horz">
      <w:tblPr/>
      <w:tcPr>
        <w:tcBorders>
          <w:top w:val="single" w:color="5B9BD5" w:themeColor="accent1" w:sz="8" w:space="0"/>
          <w:left w:val="single" w:color="5B9BD5" w:themeColor="accent1" w:sz="8" w:space="0"/>
          <w:bottom w:val="single" w:color="5B9BD5" w:themeColor="accent1" w:sz="8" w:space="0"/>
          <w:right w:val="single" w:color="5B9BD5" w:themeColor="accent1" w:sz="8" w:space="0"/>
          <w:insideV w:val="single" w:sz="8" w:space="0"/>
        </w:tcBorders>
      </w:tcPr>
    </w:tblStylePr>
  </w:style>
  <w:style w:type="table" w:styleId="149">
    <w:name w:val="Light Grid Accent 2"/>
    <w:basedOn w:val="88"/>
    <w:semiHidden/>
    <w:unhideWhenUsed/>
    <w:qFormat/>
    <w:uiPriority w:val="62"/>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C"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shd w:val="clear" w:color="auto" w:fill="FADECC"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sz="8" w:space="0"/>
        </w:tcBorders>
      </w:tcPr>
    </w:tblStylePr>
  </w:style>
  <w:style w:type="table" w:styleId="150">
    <w:name w:val="Light Grid Accent 3"/>
    <w:basedOn w:val="88"/>
    <w:semiHidden/>
    <w:unhideWhenUsed/>
    <w:qFormat/>
    <w:uiPriority w:val="62"/>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sz="8" w:space="0"/>
        </w:tcBorders>
      </w:tcPr>
    </w:tblStylePr>
  </w:style>
  <w:style w:type="table" w:styleId="151">
    <w:name w:val="Light Grid Accent 4"/>
    <w:basedOn w:val="88"/>
    <w:semiHidden/>
    <w:unhideWhenUsed/>
    <w:qFormat/>
    <w:uiPriority w:val="62"/>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BF"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shd w:val="clear" w:color="auto" w:fill="FFEFBF"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sz="8" w:space="0"/>
        </w:tcBorders>
      </w:tcPr>
    </w:tblStylePr>
  </w:style>
  <w:style w:type="table" w:styleId="152">
    <w:name w:val="Light Grid Accent 5"/>
    <w:basedOn w:val="88"/>
    <w:semiHidden/>
    <w:unhideWhenUsed/>
    <w:qFormat/>
    <w:uiPriority w:val="62"/>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18" w:space="0"/>
          <w:right w:val="single" w:color="4472C4"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5" w:sz="6" w:space="0"/>
          <w:left w:val="single" w:color="4472C4" w:themeColor="accent5" w:sz="8" w:space="0"/>
          <w:bottom w:val="single" w:color="4472C4" w:themeColor="accent5" w:sz="8" w:space="0"/>
          <w:right w:val="single" w:color="4472C4"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Vert">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shd w:val="clear" w:color="auto" w:fill="D0DCF0" w:themeFill="accent5" w:themeFillTint="3F"/>
      </w:tcPr>
    </w:tblStylePr>
    <w:tblStylePr w:type="band1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shd w:val="clear" w:color="auto" w:fill="D0DCF0" w:themeFill="accent5" w:themeFillTint="3F"/>
      </w:tcPr>
    </w:tblStylePr>
    <w:tblStylePr w:type="band2Horz">
      <w:tblPr/>
      <w:tcPr>
        <w:tcBorders>
          <w:top w:val="single" w:color="4472C4" w:themeColor="accent5" w:sz="8" w:space="0"/>
          <w:left w:val="single" w:color="4472C4" w:themeColor="accent5" w:sz="8" w:space="0"/>
          <w:bottom w:val="single" w:color="4472C4" w:themeColor="accent5" w:sz="8" w:space="0"/>
          <w:right w:val="single" w:color="4472C4" w:themeColor="accent5" w:sz="8" w:space="0"/>
          <w:insideV w:val="single" w:sz="8" w:space="0"/>
        </w:tcBorders>
      </w:tcPr>
    </w:tblStylePr>
  </w:style>
  <w:style w:type="table" w:styleId="153">
    <w:name w:val="Light Grid Accent 6"/>
    <w:basedOn w:val="88"/>
    <w:semiHidden/>
    <w:unhideWhenUsed/>
    <w:qFormat/>
    <w:uiPriority w:val="62"/>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sz="8" w:space="0"/>
        </w:tcBorders>
      </w:tcPr>
    </w:tblStylePr>
  </w:style>
  <w:style w:type="table" w:styleId="154">
    <w:name w:val="Medium Shading 1"/>
    <w:basedOn w:val="88"/>
    <w:semiHidden/>
    <w:unhideWhenUsed/>
    <w:qFormat/>
    <w:uiPriority w:val="63"/>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155">
    <w:name w:val="Medium Shading 1 Accent 1"/>
    <w:basedOn w:val="88"/>
    <w:semiHidden/>
    <w:unhideWhenUsed/>
    <w:qFormat/>
    <w:uiPriority w:val="63"/>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shd w:val="clear" w:color="auto" w:fill="5B9BD5" w:themeFill="accent1"/>
      </w:tcPr>
    </w:tblStylePr>
    <w:tblStylePr w:type="lastRow">
      <w:pPr>
        <w:spacing w:before="0" w:after="0" w:line="240" w:lineRule="auto"/>
      </w:pPr>
      <w:rPr>
        <w:b/>
        <w:bCs/>
      </w:rPr>
      <w:tblPr/>
      <w:tcPr>
        <w:tcBorders>
          <w:top w:val="double" w:color="84B4DF" w:themeColor="accent1" w:themeTint="BF" w:sz="6" w:space="0"/>
          <w:left w:val="single" w:color="84B4DF" w:themeColor="accent1" w:themeTint="BF" w:sz="8" w:space="0"/>
          <w:bottom w:val="single" w:color="84B4DF" w:themeColor="accent1" w:themeTint="BF" w:sz="8" w:space="0"/>
          <w:right w:val="single" w:color="84B4DF"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56">
    <w:name w:val="Medium Shading 1 Accent 2"/>
    <w:basedOn w:val="88"/>
    <w:semiHidden/>
    <w:unhideWhenUsed/>
    <w:qFormat/>
    <w:uiPriority w:val="63"/>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C" w:themeFill="accent2" w:themeFillTint="3F"/>
      </w:tcPr>
    </w:tblStylePr>
    <w:tblStylePr w:type="band1Horz">
      <w:tblPr/>
      <w:tcPr>
        <w:tcBorders>
          <w:insideH w:val="nil"/>
          <w:insideV w:val="nil"/>
        </w:tcBorders>
        <w:shd w:val="clear" w:color="auto" w:fill="FADECC" w:themeFill="accent2" w:themeFillTint="3F"/>
      </w:tcPr>
    </w:tblStylePr>
    <w:tblStylePr w:type="band2Horz">
      <w:tblPr/>
      <w:tcPr>
        <w:tcBorders>
          <w:insideH w:val="nil"/>
          <w:insideV w:val="nil"/>
        </w:tcBorders>
      </w:tcPr>
    </w:tblStylePr>
  </w:style>
  <w:style w:type="table" w:styleId="157">
    <w:name w:val="Medium Shading 1 Accent 3"/>
    <w:basedOn w:val="88"/>
    <w:semiHidden/>
    <w:unhideWhenUsed/>
    <w:qFormat/>
    <w:uiPriority w:val="63"/>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58">
    <w:name w:val="Medium Shading 1 Accent 4"/>
    <w:basedOn w:val="88"/>
    <w:semiHidden/>
    <w:unhideWhenUsed/>
    <w:qFormat/>
    <w:uiPriority w:val="63"/>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3F" w:themeColor="accent4" w:themeTint="BF" w:sz="6" w:space="0"/>
          <w:left w:val="single" w:color="FFCF3F" w:themeColor="accent4" w:themeTint="BF" w:sz="8" w:space="0"/>
          <w:bottom w:val="single" w:color="FFCF3F" w:themeColor="accent4" w:themeTint="BF" w:sz="8" w:space="0"/>
          <w:right w:val="single" w:color="FFCF3F"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BF" w:themeFill="accent4" w:themeFillTint="3F"/>
      </w:tcPr>
    </w:tblStylePr>
    <w:tblStylePr w:type="band1Horz">
      <w:tblPr/>
      <w:tcPr>
        <w:tcBorders>
          <w:insideH w:val="nil"/>
          <w:insideV w:val="nil"/>
        </w:tcBorders>
        <w:shd w:val="clear" w:color="auto" w:fill="FFEFBF" w:themeFill="accent4" w:themeFillTint="3F"/>
      </w:tcPr>
    </w:tblStylePr>
    <w:tblStylePr w:type="band2Horz">
      <w:tblPr/>
      <w:tcPr>
        <w:tcBorders>
          <w:insideH w:val="nil"/>
          <w:insideV w:val="nil"/>
        </w:tcBorders>
      </w:tcPr>
    </w:tblStylePr>
  </w:style>
  <w:style w:type="table" w:styleId="159">
    <w:name w:val="Medium Shading 1 Accent 5"/>
    <w:basedOn w:val="88"/>
    <w:semiHidden/>
    <w:unhideWhenUsed/>
    <w:qFormat/>
    <w:uiPriority w:val="63"/>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shd w:val="clear" w:color="auto" w:fill="4472C4" w:themeFill="accent5"/>
      </w:tcPr>
    </w:tblStylePr>
    <w:tblStylePr w:type="lastRow">
      <w:pPr>
        <w:spacing w:before="0" w:after="0" w:line="240" w:lineRule="auto"/>
      </w:pPr>
      <w:rPr>
        <w:b/>
        <w:bCs/>
      </w:rPr>
      <w:tblPr/>
      <w:tcPr>
        <w:tcBorders>
          <w:top w:val="double" w:color="7295D2" w:themeColor="accent5" w:themeTint="BF" w:sz="6" w:space="0"/>
          <w:left w:val="single" w:color="7295D2" w:themeColor="accent5" w:themeTint="BF" w:sz="8" w:space="0"/>
          <w:bottom w:val="single" w:color="7295D2" w:themeColor="accent5" w:themeTint="BF" w:sz="8" w:space="0"/>
          <w:right w:val="single" w:color="7295D2"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0DCF0" w:themeFill="accent5" w:themeFillTint="3F"/>
      </w:tcPr>
    </w:tblStylePr>
    <w:tblStylePr w:type="band1Horz">
      <w:tblPr/>
      <w:tcPr>
        <w:tcBorders>
          <w:insideH w:val="nil"/>
          <w:insideV w:val="nil"/>
        </w:tcBorders>
        <w:shd w:val="clear" w:color="auto" w:fill="D0DCF0" w:themeFill="accent5" w:themeFillTint="3F"/>
      </w:tcPr>
    </w:tblStylePr>
    <w:tblStylePr w:type="band2Horz">
      <w:tblPr/>
      <w:tcPr>
        <w:tcBorders>
          <w:insideH w:val="nil"/>
          <w:insideV w:val="nil"/>
        </w:tcBorders>
      </w:tcPr>
    </w:tblStylePr>
  </w:style>
  <w:style w:type="table" w:styleId="160">
    <w:name w:val="Medium Shading 1 Accent 6"/>
    <w:basedOn w:val="88"/>
    <w:semiHidden/>
    <w:unhideWhenUsed/>
    <w:qFormat/>
    <w:uiPriority w:val="63"/>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161">
    <w:name w:val="Medium Shading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2">
    <w:name w:val="Medium Shading 2 Accent 1"/>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5B9BD5"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3">
    <w:name w:val="Medium Shading 2 Accent 2"/>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4">
    <w:name w:val="Medium Shading 2 Accent 3"/>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5">
    <w:name w:val="Medium Shading 2 Accent 4"/>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6">
    <w:name w:val="Medium Shading 2 Accent 5"/>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472C4"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7">
    <w:name w:val="Medium Shading 2 Accent 6"/>
    <w:basedOn w:val="88"/>
    <w:semiHidden/>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68">
    <w:name w:val="Medium List 1"/>
    <w:basedOn w:val="88"/>
    <w:semiHidden/>
    <w:unhideWhenUsed/>
    <w:qFormat/>
    <w:uiPriority w:val="65"/>
    <w:rPr>
      <w:color w:val="000000" w:themeColor="text1"/>
      <w14:textFill>
        <w14:solidFill>
          <w14:schemeClr w14:val="tx1"/>
        </w14:solidFill>
      </w14:textFill>
    </w:rPr>
    <w:tblPr>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169">
    <w:name w:val="Medium List 1 Accent 1"/>
    <w:basedOn w:val="88"/>
    <w:semiHidden/>
    <w:unhideWhenUsed/>
    <w:qFormat/>
    <w:uiPriority w:val="65"/>
    <w:rPr>
      <w:color w:val="000000" w:themeColor="text1"/>
      <w14:textFill>
        <w14:solidFill>
          <w14:schemeClr w14:val="tx1"/>
        </w14:solidFill>
      </w14:textFill>
    </w:rPr>
    <w:tblPr>
      <w:tblBorders>
        <w:top w:val="single" w:color="5B9BD5" w:themeColor="accent1" w:sz="8" w:space="0"/>
        <w:bottom w:val="single" w:color="5B9BD5" w:themeColor="accent1" w:sz="8" w:space="0"/>
      </w:tblBorders>
    </w:tblPr>
    <w:tblStylePr w:type="firstRow">
      <w:rPr>
        <w:rFonts w:asciiTheme="majorHAnsi" w:hAnsiTheme="majorHAnsi" w:eastAsiaTheme="majorEastAsia" w:cstheme="majorBidi"/>
      </w:rPr>
      <w:tblPr/>
      <w:tcPr>
        <w:tcBorders>
          <w:top w:val="nil"/>
          <w:bottom w:val="single" w:color="5B9BD5" w:themeColor="accent1" w:sz="8" w:space="0"/>
        </w:tcBorders>
      </w:tcPr>
    </w:tblStylePr>
    <w:tblStylePr w:type="lastRow">
      <w:rPr>
        <w:b/>
        <w:bCs/>
        <w:color w:val="44546A" w:themeColor="text2"/>
        <w14:textFill>
          <w14:solidFill>
            <w14:schemeClr w14:val="tx2"/>
          </w14:solidFill>
        </w14:textFill>
      </w:rPr>
      <w:tblPr/>
      <w:tcPr>
        <w:tcBorders>
          <w:top w:val="single" w:color="5B9BD5" w:themeColor="accent1" w:sz="8" w:space="0"/>
          <w:bottom w:val="single" w:color="5B9BD5" w:themeColor="accent1" w:sz="8" w:space="0"/>
        </w:tcBorders>
      </w:tcPr>
    </w:tblStylePr>
    <w:tblStylePr w:type="firstCol">
      <w:rPr>
        <w:b/>
        <w:bCs/>
      </w:rPr>
    </w:tblStylePr>
    <w:tblStylePr w:type="lastCol">
      <w:rPr>
        <w:b/>
        <w:bCs/>
      </w:rPr>
      <w:tblPr/>
      <w:tcPr>
        <w:tcBorders>
          <w:top w:val="single" w:color="5B9BD5" w:themeColor="accent1" w:sz="8" w:space="0"/>
          <w:bottom w:val="single" w:color="5B9BD5" w:themeColor="accent1" w:sz="8" w:space="0"/>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70">
    <w:name w:val="Medium List 1 Accent 2"/>
    <w:basedOn w:val="88"/>
    <w:semiHidden/>
    <w:unhideWhenUsed/>
    <w:qFormat/>
    <w:uiPriority w:val="65"/>
    <w:rPr>
      <w:color w:val="000000" w:themeColor="text1"/>
      <w14:textFill>
        <w14:solidFill>
          <w14:schemeClr w14:val="tx1"/>
        </w14:solidFill>
      </w14:textFill>
    </w:rPr>
    <w:tblPr>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14:textFill>
          <w14:solidFill>
            <w14:schemeClr w14:val="tx2"/>
          </w14:solidFill>
        </w14:textFill>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C" w:themeFill="accent2" w:themeFillTint="3F"/>
      </w:tcPr>
    </w:tblStylePr>
    <w:tblStylePr w:type="band1Horz">
      <w:tblPr/>
      <w:tcPr>
        <w:shd w:val="clear" w:color="auto" w:fill="FADECC" w:themeFill="accent2" w:themeFillTint="3F"/>
      </w:tcPr>
    </w:tblStylePr>
  </w:style>
  <w:style w:type="table" w:styleId="171">
    <w:name w:val="Medium List 1 Accent 3"/>
    <w:basedOn w:val="88"/>
    <w:semiHidden/>
    <w:unhideWhenUsed/>
    <w:qFormat/>
    <w:uiPriority w:val="65"/>
    <w:rPr>
      <w:color w:val="000000" w:themeColor="text1"/>
      <w14:textFill>
        <w14:solidFill>
          <w14:schemeClr w14:val="tx1"/>
        </w14:solidFill>
      </w14:textFill>
    </w:rPr>
    <w:tblPr>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14:textFill>
          <w14:solidFill>
            <w14:schemeClr w14:val="tx2"/>
          </w14:solidFill>
        </w14:textFill>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72">
    <w:name w:val="Medium List 1 Accent 4"/>
    <w:basedOn w:val="88"/>
    <w:semiHidden/>
    <w:unhideWhenUsed/>
    <w:qFormat/>
    <w:uiPriority w:val="65"/>
    <w:rPr>
      <w:color w:val="000000" w:themeColor="text1"/>
      <w14:textFill>
        <w14:solidFill>
          <w14:schemeClr w14:val="tx1"/>
        </w14:solidFill>
      </w14:textFill>
    </w:rPr>
    <w:tblPr>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14:textFill>
          <w14:solidFill>
            <w14:schemeClr w14:val="tx2"/>
          </w14:solidFill>
        </w14:textFill>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BF" w:themeFill="accent4" w:themeFillTint="3F"/>
      </w:tcPr>
    </w:tblStylePr>
    <w:tblStylePr w:type="band1Horz">
      <w:tblPr/>
      <w:tcPr>
        <w:shd w:val="clear" w:color="auto" w:fill="FFEFBF" w:themeFill="accent4" w:themeFillTint="3F"/>
      </w:tcPr>
    </w:tblStylePr>
  </w:style>
  <w:style w:type="table" w:styleId="173">
    <w:name w:val="Medium List 1 Accent 5"/>
    <w:basedOn w:val="88"/>
    <w:semiHidden/>
    <w:unhideWhenUsed/>
    <w:qFormat/>
    <w:uiPriority w:val="65"/>
    <w:rPr>
      <w:color w:val="000000" w:themeColor="text1"/>
      <w14:textFill>
        <w14:solidFill>
          <w14:schemeClr w14:val="tx1"/>
        </w14:solidFill>
      </w14:textFill>
    </w:rPr>
    <w:tblPr>
      <w:tblBorders>
        <w:top w:val="single" w:color="4472C4" w:themeColor="accent5" w:sz="8" w:space="0"/>
        <w:bottom w:val="single" w:color="4472C4" w:themeColor="accent5" w:sz="8" w:space="0"/>
      </w:tblBorders>
    </w:tblPr>
    <w:tblStylePr w:type="firstRow">
      <w:rPr>
        <w:rFonts w:asciiTheme="majorHAnsi" w:hAnsiTheme="majorHAnsi" w:eastAsiaTheme="majorEastAsia" w:cstheme="majorBidi"/>
      </w:rPr>
      <w:tblPr/>
      <w:tcPr>
        <w:tcBorders>
          <w:top w:val="nil"/>
          <w:bottom w:val="single" w:color="4472C4" w:themeColor="accent5" w:sz="8" w:space="0"/>
        </w:tcBorders>
      </w:tcPr>
    </w:tblStylePr>
    <w:tblStylePr w:type="lastRow">
      <w:rPr>
        <w:b/>
        <w:bCs/>
        <w:color w:val="44546A" w:themeColor="text2"/>
        <w14:textFill>
          <w14:solidFill>
            <w14:schemeClr w14:val="tx2"/>
          </w14:solidFill>
        </w14:textFill>
      </w:rPr>
      <w:tblPr/>
      <w:tcPr>
        <w:tcBorders>
          <w:top w:val="single" w:color="4472C4" w:themeColor="accent5" w:sz="8" w:space="0"/>
          <w:bottom w:val="single" w:color="4472C4" w:themeColor="accent5" w:sz="8" w:space="0"/>
        </w:tcBorders>
      </w:tcPr>
    </w:tblStylePr>
    <w:tblStylePr w:type="firstCol">
      <w:rPr>
        <w:b/>
        <w:bCs/>
      </w:rPr>
    </w:tblStylePr>
    <w:tblStylePr w:type="lastCol">
      <w:rPr>
        <w:b/>
        <w:bCs/>
      </w:rPr>
      <w:tblPr/>
      <w:tcPr>
        <w:tcBorders>
          <w:top w:val="single" w:color="4472C4" w:themeColor="accent5" w:sz="8" w:space="0"/>
          <w:bottom w:val="single" w:color="4472C4" w:themeColor="accent5" w:sz="8" w:space="0"/>
        </w:tcBorders>
      </w:tcPr>
    </w:tblStylePr>
    <w:tblStylePr w:type="band1Vert">
      <w:tblPr/>
      <w:tcPr>
        <w:shd w:val="clear" w:color="auto" w:fill="D0DCF0" w:themeFill="accent5" w:themeFillTint="3F"/>
      </w:tcPr>
    </w:tblStylePr>
    <w:tblStylePr w:type="band1Horz">
      <w:tblPr/>
      <w:tcPr>
        <w:shd w:val="clear" w:color="auto" w:fill="D0DCF0" w:themeFill="accent5" w:themeFillTint="3F"/>
      </w:tcPr>
    </w:tblStylePr>
  </w:style>
  <w:style w:type="table" w:styleId="174">
    <w:name w:val="Medium List 1 Accent 6"/>
    <w:basedOn w:val="88"/>
    <w:semiHidden/>
    <w:unhideWhenUsed/>
    <w:qFormat/>
    <w:uiPriority w:val="65"/>
    <w:rPr>
      <w:color w:val="000000" w:themeColor="text1"/>
      <w14:textFill>
        <w14:solidFill>
          <w14:schemeClr w14:val="tx1"/>
        </w14:solidFill>
      </w14:textFill>
    </w:rPr>
    <w:tblPr>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14:textFill>
          <w14:solidFill>
            <w14:schemeClr w14:val="tx2"/>
          </w14:solidFill>
        </w14:textFill>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175">
    <w:name w:val="Medium Lis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176">
    <w:name w:val="Medium List 2 Accent 1"/>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tblBorders>
    </w:tblPr>
    <w:tblStylePr w:type="firstRow">
      <w:rPr>
        <w:sz w:val="24"/>
        <w:szCs w:val="24"/>
      </w:rPr>
      <w:tblPr/>
      <w:tcPr>
        <w:tcBorders>
          <w:top w:val="nil"/>
          <w:left w:val="nil"/>
          <w:bottom w:val="single" w:color="5B9BD5" w:themeColor="accent1" w:sz="24" w:space="0"/>
          <w:right w:val="nil"/>
          <w:insideH w:val="nil"/>
          <w:insideV w:val="nil"/>
        </w:tcBorders>
        <w:shd w:val="clear" w:color="auto" w:fill="FFFFFF" w:themeFill="background1"/>
      </w:tcPr>
    </w:tblStylePr>
    <w:tblStylePr w:type="lastRow">
      <w:tblPr/>
      <w:tcPr>
        <w:tcBorders>
          <w:top w:val="single" w:color="5B9BD5"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1" w:sz="8" w:space="0"/>
          <w:insideH w:val="nil"/>
          <w:insideV w:val="nil"/>
        </w:tcBorders>
        <w:shd w:val="clear" w:color="auto" w:fill="FFFFFF" w:themeFill="background1"/>
      </w:tcPr>
    </w:tblStylePr>
    <w:tblStylePr w:type="lastCol">
      <w:tblPr/>
      <w:tcPr>
        <w:tcBorders>
          <w:top w:val="nil"/>
          <w:left w:val="single" w:color="5B9BD5"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177">
    <w:name w:val="Medium List 2 Accent 2"/>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top w:val="nil"/>
          <w:bottom w:val="nil"/>
          <w:insideH w:val="nil"/>
          <w:insideV w:val="nil"/>
        </w:tcBorders>
        <w:shd w:val="clear" w:color="auto" w:fill="FADECC"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178">
    <w:name w:val="Medium List 2 Accent 3"/>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179">
    <w:name w:val="Medium List 2 Accent 4"/>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BF" w:themeFill="accent4" w:themeFillTint="3F"/>
      </w:tcPr>
    </w:tblStylePr>
    <w:tblStylePr w:type="band1Horz">
      <w:tblPr/>
      <w:tcPr>
        <w:tcBorders>
          <w:top w:val="nil"/>
          <w:bottom w:val="nil"/>
          <w:insideH w:val="nil"/>
          <w:insideV w:val="nil"/>
        </w:tcBorders>
        <w:shd w:val="clear" w:color="auto" w:fill="FFEFB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180">
    <w:name w:val="Medium List 2 Accent 5"/>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Pr>
    <w:tblStylePr w:type="firstRow">
      <w:rPr>
        <w:sz w:val="24"/>
        <w:szCs w:val="24"/>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tblPr/>
      <w:tcPr>
        <w:tcBorders>
          <w:top w:val="single" w:color="4472C4"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5" w:sz="8" w:space="0"/>
          <w:insideH w:val="nil"/>
          <w:insideV w:val="nil"/>
        </w:tcBorders>
        <w:shd w:val="clear" w:color="auto" w:fill="FFFFFF" w:themeFill="background1"/>
      </w:tcPr>
    </w:tblStylePr>
    <w:tblStylePr w:type="lastCol">
      <w:tblPr/>
      <w:tcPr>
        <w:tcBorders>
          <w:top w:val="nil"/>
          <w:left w:val="single" w:color="4472C4"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CF0" w:themeFill="accent5" w:themeFillTint="3F"/>
      </w:tcPr>
    </w:tblStylePr>
    <w:tblStylePr w:type="band1Horz">
      <w:tblPr/>
      <w:tcPr>
        <w:tcBorders>
          <w:top w:val="nil"/>
          <w:bottom w:val="nil"/>
          <w:insideH w:val="nil"/>
          <w:insideV w:val="nil"/>
        </w:tcBorders>
        <w:shd w:val="clear" w:color="auto" w:fill="D0DC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181">
    <w:name w:val="Medium List 2 Accent 6"/>
    <w:basedOn w:val="88"/>
    <w:semiHidden/>
    <w:unhideWhenUsed/>
    <w:qFormat/>
    <w:uiPriority w:val="66"/>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2">
    <w:name w:val="Medium Grid 1"/>
    <w:basedOn w:val="88"/>
    <w:semiHidden/>
    <w:unhideWhenUsed/>
    <w:qFormat/>
    <w:uiPriority w:val="67"/>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83">
    <w:name w:val="Medium Grid 1 Accent 1"/>
    <w:basedOn w:val="88"/>
    <w:semiHidden/>
    <w:unhideWhenUsed/>
    <w:qFormat/>
    <w:uiPriority w:val="67"/>
    <w:tblPr>
      <w:tblBorders>
        <w:top w:val="single" w:color="84B4DF" w:themeColor="accent1" w:themeTint="BF" w:sz="8" w:space="0"/>
        <w:left w:val="single" w:color="84B4DF" w:themeColor="accent1" w:themeTint="BF" w:sz="8" w:space="0"/>
        <w:bottom w:val="single" w:color="84B4DF" w:themeColor="accent1" w:themeTint="BF" w:sz="8" w:space="0"/>
        <w:right w:val="single" w:color="84B4DF" w:themeColor="accent1" w:themeTint="BF" w:sz="8" w:space="0"/>
        <w:insideH w:val="single" w:color="84B4DF" w:themeColor="accent1" w:themeTint="BF" w:sz="8" w:space="0"/>
        <w:insideV w:val="single" w:color="84B4DF" w:themeColor="accent1" w:themeTint="BF" w:sz="8" w:space="0"/>
      </w:tblBorders>
    </w:tblPr>
    <w:tcPr>
      <w:shd w:val="clear" w:color="auto" w:fill="D6E6F4" w:themeFill="accent1" w:themeFillTint="3F"/>
    </w:tcPr>
    <w:tblStylePr w:type="firstRow">
      <w:rPr>
        <w:b/>
        <w:bCs/>
      </w:rPr>
    </w:tblStylePr>
    <w:tblStylePr w:type="lastRow">
      <w:rPr>
        <w:b/>
        <w:bCs/>
      </w:rPr>
      <w:tblPr/>
      <w:tcPr>
        <w:tcBorders>
          <w:top w:val="single" w:color="84B4DF" w:themeColor="accent1" w:themeTint="BF" w:sz="18" w:space="0"/>
        </w:tcBorders>
      </w:tcPr>
    </w:tblStylePr>
    <w:tblStylePr w:type="firstCol">
      <w:rPr>
        <w:b/>
        <w:bCs/>
      </w:rPr>
    </w:tblStylePr>
    <w:tblStylePr w:type="lastCol">
      <w:rPr>
        <w:b/>
        <w:bCs/>
      </w:r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184">
    <w:name w:val="Medium Grid 1 Accent 2"/>
    <w:basedOn w:val="88"/>
    <w:semiHidden/>
    <w:unhideWhenUsed/>
    <w:qFormat/>
    <w:uiPriority w:val="67"/>
    <w:tblPr>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C"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85">
    <w:name w:val="Medium Grid 1 Accent 3"/>
    <w:basedOn w:val="88"/>
    <w:semiHidden/>
    <w:unhideWhenUsed/>
    <w:qFormat/>
    <w:uiPriority w:val="67"/>
    <w:tblPr>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86">
    <w:name w:val="Medium Grid 1 Accent 4"/>
    <w:basedOn w:val="88"/>
    <w:semiHidden/>
    <w:unhideWhenUsed/>
    <w:qFormat/>
    <w:uiPriority w:val="67"/>
    <w:tblPr>
      <w:tblBorders>
        <w:top w:val="single" w:color="FFCF3F" w:themeColor="accent4" w:themeTint="BF" w:sz="8" w:space="0"/>
        <w:left w:val="single" w:color="FFCF3F" w:themeColor="accent4" w:themeTint="BF" w:sz="8" w:space="0"/>
        <w:bottom w:val="single" w:color="FFCF3F" w:themeColor="accent4" w:themeTint="BF" w:sz="8" w:space="0"/>
        <w:right w:val="single" w:color="FFCF3F" w:themeColor="accent4" w:themeTint="BF" w:sz="8" w:space="0"/>
        <w:insideH w:val="single" w:color="FFCF3F" w:themeColor="accent4" w:themeTint="BF" w:sz="8" w:space="0"/>
        <w:insideV w:val="single" w:color="FFCF3F" w:themeColor="accent4" w:themeTint="BF" w:sz="8" w:space="0"/>
      </w:tblBorders>
    </w:tblPr>
    <w:tcPr>
      <w:shd w:val="clear" w:color="auto" w:fill="FFEFBF" w:themeFill="accent4" w:themeFillTint="3F"/>
    </w:tcPr>
    <w:tblStylePr w:type="firstRow">
      <w:rPr>
        <w:b/>
        <w:bCs/>
      </w:rPr>
    </w:tblStylePr>
    <w:tblStylePr w:type="lastRow">
      <w:rPr>
        <w:b/>
        <w:bCs/>
      </w:rPr>
      <w:tblPr/>
      <w:tcPr>
        <w:tcBorders>
          <w:top w:val="single" w:color="FFCF3F" w:themeColor="accent4" w:themeTint="BF" w:sz="18" w:space="0"/>
        </w:tcBorders>
      </w:tcPr>
    </w:tblStylePr>
    <w:tblStylePr w:type="firstCol">
      <w:rPr>
        <w:b/>
        <w:bCs/>
      </w:rPr>
    </w:tblStylePr>
    <w:tblStylePr w:type="lastCol">
      <w:rPr>
        <w:b/>
        <w:bCs/>
      </w:r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187">
    <w:name w:val="Medium Grid 1 Accent 5"/>
    <w:basedOn w:val="88"/>
    <w:semiHidden/>
    <w:unhideWhenUsed/>
    <w:qFormat/>
    <w:uiPriority w:val="67"/>
    <w:tblPr>
      <w:tblBorders>
        <w:top w:val="single" w:color="7295D2" w:themeColor="accent5" w:themeTint="BF" w:sz="8" w:space="0"/>
        <w:left w:val="single" w:color="7295D2" w:themeColor="accent5" w:themeTint="BF" w:sz="8" w:space="0"/>
        <w:bottom w:val="single" w:color="7295D2" w:themeColor="accent5" w:themeTint="BF" w:sz="8" w:space="0"/>
        <w:right w:val="single" w:color="7295D2" w:themeColor="accent5" w:themeTint="BF" w:sz="8" w:space="0"/>
        <w:insideH w:val="single" w:color="7295D2" w:themeColor="accent5" w:themeTint="BF" w:sz="8" w:space="0"/>
        <w:insideV w:val="single" w:color="7295D2" w:themeColor="accent5" w:themeTint="BF" w:sz="8" w:space="0"/>
      </w:tblBorders>
    </w:tblPr>
    <w:tcPr>
      <w:shd w:val="clear" w:color="auto" w:fill="D0DCF0" w:themeFill="accent5" w:themeFillTint="3F"/>
    </w:tcPr>
    <w:tblStylePr w:type="firstRow">
      <w:rPr>
        <w:b/>
        <w:bCs/>
      </w:rPr>
    </w:tblStylePr>
    <w:tblStylePr w:type="lastRow">
      <w:rPr>
        <w:b/>
        <w:bCs/>
      </w:rPr>
      <w:tblPr/>
      <w:tcPr>
        <w:tcBorders>
          <w:top w:val="single" w:color="7295D2" w:themeColor="accent5" w:themeTint="BF" w:sz="18" w:space="0"/>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88">
    <w:name w:val="Medium Grid 1 Accent 6"/>
    <w:basedOn w:val="88"/>
    <w:semiHidden/>
    <w:unhideWhenUsed/>
    <w:qFormat/>
    <w:uiPriority w:val="67"/>
    <w:tblPr>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table" w:styleId="189">
    <w:name w:val="Medium Grid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190">
    <w:name w:val="Medium Grid 2 Accent 1"/>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191">
    <w:name w:val="Medium Grid 2 Accent 2"/>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C" w:themeFill="accent2" w:themeFillTint="3F"/>
    </w:tcPr>
    <w:tblStylePr w:type="firstRow">
      <w:rPr>
        <w:b/>
        <w:bCs/>
        <w:color w:val="000000" w:themeColor="text1"/>
        <w14:textFill>
          <w14:solidFill>
            <w14:schemeClr w14:val="tx1"/>
          </w14:solidFill>
        </w14:textFill>
      </w:rPr>
      <w:tblPr/>
      <w:tcPr>
        <w:shd w:val="clear" w:color="auto" w:fill="FDF2EA"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insideV w:val="single" w:sz="6" w:space="0"/>
        </w:tcBorders>
        <w:shd w:val="clear" w:color="auto" w:fill="F6BE98" w:themeFill="accent2" w:themeFillTint="7F"/>
      </w:tcPr>
    </w:tblStylePr>
    <w:tblStylePr w:type="nwCell">
      <w:tblPr/>
      <w:tcPr>
        <w:shd w:val="clear" w:color="auto" w:fill="FFFFFF" w:themeFill="background1"/>
      </w:tcPr>
    </w:tblStylePr>
  </w:style>
  <w:style w:type="table" w:styleId="192">
    <w:name w:val="Medium Grid 2 Accent 3"/>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14:textFill>
          <w14:solidFill>
            <w14:schemeClr w14:val="tx1"/>
          </w14:solidFill>
        </w14:textFill>
      </w:rPr>
      <w:tblPr/>
      <w:tcPr>
        <w:shd w:val="clear" w:color="auto" w:fill="F6F6F6"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CECEC" w:themeFill="accent3" w:themeFillTint="33"/>
      </w:tcPr>
    </w:tblStylePr>
    <w:tblStylePr w:type="band1Vert">
      <w:tblPr/>
      <w:tcPr>
        <w:shd w:val="clear" w:color="auto" w:fill="D2D2D2" w:themeFill="accent3" w:themeFillTint="7F"/>
      </w:tcPr>
    </w:tblStylePr>
    <w:tblStylePr w:type="band1Horz">
      <w:tblPr/>
      <w:tcPr>
        <w:tcBorders>
          <w:insideH w:val="single" w:sz="6" w:space="0"/>
          <w:insideV w:val="single" w:sz="6" w:space="0"/>
        </w:tcBorders>
        <w:shd w:val="clear" w:color="auto" w:fill="D2D2D2" w:themeFill="accent3" w:themeFillTint="7F"/>
      </w:tcPr>
    </w:tblStylePr>
    <w:tblStylePr w:type="nwCell">
      <w:tblPr/>
      <w:tcPr>
        <w:shd w:val="clear" w:color="auto" w:fill="FFFFFF" w:themeFill="background1"/>
      </w:tcPr>
    </w:tblStylePr>
  </w:style>
  <w:style w:type="table" w:styleId="193">
    <w:name w:val="Medium Grid 2 Accent 4"/>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BF" w:themeFill="accent4" w:themeFillTint="3F"/>
    </w:tcPr>
    <w:tblStylePr w:type="firstRow">
      <w:rPr>
        <w:b/>
        <w:bCs/>
        <w:color w:val="000000" w:themeColor="text1"/>
        <w14:textFill>
          <w14:solidFill>
            <w14:schemeClr w14:val="tx1"/>
          </w14:solidFill>
        </w14:textFill>
      </w:rPr>
      <w:tblPr/>
      <w:tcPr>
        <w:shd w:val="clear" w:color="auto" w:fill="FFF8E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EF2CC" w:themeFill="accent4" w:themeFillTint="33"/>
      </w:tcPr>
    </w:tblStylePr>
    <w:tblStylePr w:type="band1Vert">
      <w:tblPr/>
      <w:tcPr>
        <w:shd w:val="clear" w:color="auto" w:fill="FFDF7F" w:themeFill="accent4" w:themeFillTint="7F"/>
      </w:tcPr>
    </w:tblStylePr>
    <w:tblStylePr w:type="band1Horz">
      <w:tblPr/>
      <w:tcPr>
        <w:tcBorders>
          <w:insideH w:val="single" w:sz="6" w:space="0"/>
          <w:insideV w:val="single" w:sz="6" w:space="0"/>
        </w:tcBorders>
        <w:shd w:val="clear" w:color="auto" w:fill="FFDF7F" w:themeFill="accent4" w:themeFillTint="7F"/>
      </w:tcPr>
    </w:tblStylePr>
    <w:tblStylePr w:type="nwCell">
      <w:tblPr/>
      <w:tcPr>
        <w:shd w:val="clear" w:color="auto" w:fill="FFFFFF" w:themeFill="background1"/>
      </w:tcPr>
    </w:tblStylePr>
  </w:style>
  <w:style w:type="table" w:styleId="194">
    <w:name w:val="Medium Grid 2 Accent 5"/>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4472C4" w:themeColor="accent5" w:sz="8" w:space="0"/>
        <w:left w:val="single" w:color="4472C4" w:themeColor="accent5" w:sz="8" w:space="0"/>
        <w:bottom w:val="single" w:color="4472C4" w:themeColor="accent5" w:sz="8" w:space="0"/>
        <w:right w:val="single" w:color="4472C4" w:themeColor="accent5" w:sz="8" w:space="0"/>
        <w:insideH w:val="single" w:color="4472C4" w:themeColor="accent5" w:sz="8" w:space="0"/>
        <w:insideV w:val="single" w:color="4472C4" w:themeColor="accent5" w:sz="8" w:space="0"/>
      </w:tblBorders>
    </w:tblPr>
    <w:tcPr>
      <w:shd w:val="clear" w:color="auto" w:fill="D0DCF0" w:themeFill="accent5" w:themeFillTint="3F"/>
    </w:tcPr>
    <w:tblStylePr w:type="firstRow">
      <w:rPr>
        <w:b/>
        <w:bCs/>
        <w:color w:val="000000" w:themeColor="text1"/>
        <w14:textFill>
          <w14:solidFill>
            <w14:schemeClr w14:val="tx1"/>
          </w14:solidFill>
        </w14:textFill>
      </w:rPr>
      <w:tblPr/>
      <w:tcPr>
        <w:shd w:val="clear" w:color="auto" w:fill="ECF1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insideV w:val="single" w:sz="6" w:space="0"/>
        </w:tcBorders>
        <w:shd w:val="clear" w:color="auto" w:fill="A1B8E1" w:themeFill="accent5" w:themeFillTint="7F"/>
      </w:tcPr>
    </w:tblStylePr>
    <w:tblStylePr w:type="nwCell">
      <w:tblPr/>
      <w:tcPr>
        <w:shd w:val="clear" w:color="auto" w:fill="FFFFFF" w:themeFill="background1"/>
      </w:tcPr>
    </w:tblStylePr>
  </w:style>
  <w:style w:type="table" w:styleId="195">
    <w:name w:val="Medium Grid 2 Accent 6"/>
    <w:basedOn w:val="88"/>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14:textFill>
          <w14:solidFill>
            <w14:schemeClr w14:val="tx1"/>
          </w14:solidFill>
        </w14:textFill>
      </w:rPr>
      <w:tblPr/>
      <w:tcPr>
        <w:shd w:val="clear" w:color="auto" w:fill="F0F7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1" w:themeFill="accent6" w:themeFillTint="7F"/>
      </w:tcPr>
    </w:tblStylePr>
    <w:tblStylePr w:type="band1Horz">
      <w:tblPr/>
      <w:tcPr>
        <w:tcBorders>
          <w:insideH w:val="single" w:sz="6" w:space="0"/>
          <w:insideV w:val="single" w:sz="6" w:space="0"/>
        </w:tcBorders>
        <w:shd w:val="clear" w:color="auto" w:fill="B7D8A1" w:themeFill="accent6" w:themeFillTint="7F"/>
      </w:tcPr>
    </w:tblStylePr>
    <w:tblStylePr w:type="nwCell">
      <w:tblPr/>
      <w:tcPr>
        <w:shd w:val="clear" w:color="auto" w:fill="FFFFFF" w:themeFill="background1"/>
      </w:tcPr>
    </w:tblStylePr>
  </w:style>
  <w:style w:type="table" w:styleId="196">
    <w:name w:val="Medium Grid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97">
    <w:name w:val="Medium Grid 3 Accent 1"/>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table" w:styleId="198">
    <w:name w:val="Medium Grid 3 Accent 2"/>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C"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ED7D31"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ED7D31"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6BE98" w:themeFill="accent2" w:themeFillTint="7F"/>
      </w:tcPr>
    </w:tblStylePr>
  </w:style>
  <w:style w:type="table" w:styleId="199">
    <w:name w:val="Medium Grid 3 Accent 3"/>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A5A5A5"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A5A5A5"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2D2D2" w:themeFill="accent3" w:themeFillTint="7F"/>
      </w:tcPr>
    </w:tblStylePr>
  </w:style>
  <w:style w:type="table" w:styleId="200">
    <w:name w:val="Medium Grid 3 Accent 4"/>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BF"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FC000"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FC000"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7F"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FDF7F" w:themeFill="accent4" w:themeFillTint="7F"/>
      </w:tcPr>
    </w:tblStylePr>
  </w:style>
  <w:style w:type="table" w:styleId="201">
    <w:name w:val="Medium Grid 3 Accent 5"/>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C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472C4"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472C4"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472C4"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472C4"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1B8E1" w:themeFill="accent5" w:themeFillTint="7F"/>
      </w:tcPr>
    </w:tblStylePr>
  </w:style>
  <w:style w:type="table" w:styleId="202">
    <w:name w:val="Medium Grid 3 Accent 6"/>
    <w:basedOn w:val="88"/>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70AD47"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70AD47"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1"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7D8A1" w:themeFill="accent6" w:themeFillTint="7F"/>
      </w:tcPr>
    </w:tblStylePr>
  </w:style>
  <w:style w:type="table" w:styleId="203">
    <w:name w:val="Dark List"/>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204">
    <w:name w:val="Dark List Accent 1"/>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5B9BD5"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E4D78"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E75B5"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E75B5" w:themeFill="accent1" w:themeFillShade="BF"/>
      </w:tcPr>
    </w:tblStylePr>
    <w:tblStylePr w:type="band1Vert">
      <w:tblPr/>
      <w:tcPr>
        <w:tcBorders>
          <w:top w:val="nil"/>
          <w:left w:val="nil"/>
          <w:bottom w:val="nil"/>
          <w:right w:val="nil"/>
          <w:insideH w:val="nil"/>
          <w:insideV w:val="nil"/>
        </w:tcBorders>
        <w:shd w:val="clear" w:color="auto" w:fill="2E75B5" w:themeFill="accent1" w:themeFillShade="BF"/>
      </w:tcPr>
    </w:tblStylePr>
    <w:tblStylePr w:type="band1Horz">
      <w:tblPr/>
      <w:tcPr>
        <w:tcBorders>
          <w:top w:val="nil"/>
          <w:left w:val="nil"/>
          <w:bottom w:val="nil"/>
          <w:right w:val="nil"/>
          <w:insideH w:val="nil"/>
          <w:insideV w:val="nil"/>
        </w:tcBorders>
        <w:shd w:val="clear" w:color="auto" w:fill="2E75B5" w:themeFill="accent1" w:themeFillShade="BF"/>
      </w:tcPr>
    </w:tblStylePr>
  </w:style>
  <w:style w:type="table" w:styleId="205">
    <w:name w:val="Dark List Accent 2"/>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5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55911" w:themeFill="accent2" w:themeFillShade="BF"/>
      </w:tcPr>
    </w:tblStylePr>
    <w:tblStylePr w:type="band1Vert">
      <w:tblPr/>
      <w:tcPr>
        <w:tcBorders>
          <w:top w:val="nil"/>
          <w:left w:val="nil"/>
          <w:bottom w:val="nil"/>
          <w:right w:val="nil"/>
          <w:insideH w:val="nil"/>
          <w:insideV w:val="nil"/>
        </w:tcBorders>
        <w:shd w:val="clear" w:color="auto" w:fill="C55911" w:themeFill="accent2" w:themeFillShade="BF"/>
      </w:tcPr>
    </w:tblStylePr>
    <w:tblStylePr w:type="band1Horz">
      <w:tblPr/>
      <w:tcPr>
        <w:tcBorders>
          <w:top w:val="nil"/>
          <w:left w:val="nil"/>
          <w:bottom w:val="nil"/>
          <w:right w:val="nil"/>
          <w:insideH w:val="nil"/>
          <w:insideV w:val="nil"/>
        </w:tcBorders>
        <w:shd w:val="clear" w:color="auto" w:fill="C55911" w:themeFill="accent2" w:themeFillShade="BF"/>
      </w:tcPr>
    </w:tblStylePr>
  </w:style>
  <w:style w:type="table" w:styleId="206">
    <w:name w:val="Dark List Accent 3"/>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207">
    <w:name w:val="Dark List Accent 4"/>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E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E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E8F00" w:themeFill="accent4" w:themeFillShade="BF"/>
      </w:tcPr>
    </w:tblStylePr>
    <w:tblStylePr w:type="band1Vert">
      <w:tblPr/>
      <w:tcPr>
        <w:tcBorders>
          <w:top w:val="nil"/>
          <w:left w:val="nil"/>
          <w:bottom w:val="nil"/>
          <w:right w:val="nil"/>
          <w:insideH w:val="nil"/>
          <w:insideV w:val="nil"/>
        </w:tcBorders>
        <w:shd w:val="clear" w:color="auto" w:fill="BE8F00" w:themeFill="accent4" w:themeFillShade="BF"/>
      </w:tcPr>
    </w:tblStylePr>
    <w:tblStylePr w:type="band1Horz">
      <w:tblPr/>
      <w:tcPr>
        <w:tcBorders>
          <w:top w:val="nil"/>
          <w:left w:val="nil"/>
          <w:bottom w:val="nil"/>
          <w:right w:val="nil"/>
          <w:insideH w:val="nil"/>
          <w:insideV w:val="nil"/>
        </w:tcBorders>
        <w:shd w:val="clear" w:color="auto" w:fill="BE8F00" w:themeFill="accent4" w:themeFillShade="BF"/>
      </w:tcPr>
    </w:tblStylePr>
  </w:style>
  <w:style w:type="table" w:styleId="208">
    <w:name w:val="Dark List Accent 5"/>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4472C4"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863"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209">
    <w:name w:val="Dark List Accent 6"/>
    <w:basedOn w:val="88"/>
    <w:semiHidden/>
    <w:unhideWhenUsed/>
    <w:qFormat/>
    <w:uiPriority w:val="70"/>
    <w:rPr>
      <w:color w:val="FFFFFF" w:themeColor="background1"/>
      <w14:textFill>
        <w14:solidFill>
          <w14:schemeClr w14:val="bg1"/>
        </w14:solidFill>
      </w14:textFill>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210">
    <w:name w:val="Colorful Shading"/>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5E5E5"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1">
    <w:name w:val="Colorful Shading Accent 1"/>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5B9BD5" w:themeColor="accent1" w:sz="4" w:space="0"/>
        <w:bottom w:val="single" w:color="5B9BD5" w:themeColor="accent1" w:sz="4" w:space="0"/>
        <w:right w:val="single" w:color="5B9BD5" w:themeColor="accent1" w:sz="4" w:space="0"/>
        <w:insideH w:val="single" w:color="FFFFFF" w:themeColor="background1" w:sz="4" w:space="0"/>
        <w:insideV w:val="single" w:color="FFFFFF" w:themeColor="background1" w:sz="4" w:space="0"/>
      </w:tblBorders>
    </w:tblPr>
    <w:tcPr>
      <w:shd w:val="clear" w:color="auto" w:fill="EEF5FA"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5D91"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5D91"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DEA"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2">
    <w:name w:val="Colorful Shading Accent 2"/>
    <w:basedOn w:val="88"/>
    <w:semiHidden/>
    <w:unhideWhenUsed/>
    <w:qFormat/>
    <w:uiPriority w:val="71"/>
    <w:rPr>
      <w:color w:val="000000" w:themeColor="text1"/>
      <w14:textFill>
        <w14:solidFill>
          <w14:schemeClr w14:val="tx1"/>
        </w14:solidFill>
      </w14:textFill>
    </w:rPr>
    <w:tblPr>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D480D"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D480D"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D48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3">
    <w:name w:val="Colorful Shading Accent 3"/>
    <w:basedOn w:val="88"/>
    <w:semiHidden/>
    <w:unhideWhenUsed/>
    <w:qFormat/>
    <w:uiPriority w:val="71"/>
    <w:rPr>
      <w:color w:val="000000" w:themeColor="text1"/>
      <w14:textFill>
        <w14:solidFill>
          <w14:schemeClr w14:val="tx1"/>
        </w14:solidFill>
      </w14:textFill>
    </w:rPr>
    <w:tblPr>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626262"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626262"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626262" w:themeFill="accent3" w:themeFillShade="99"/>
      </w:tcPr>
    </w:tblStylePr>
    <w:tblStylePr w:type="band1Vert">
      <w:tblPr/>
      <w:tcPr>
        <w:shd w:val="clear" w:color="auto" w:fill="DADADA" w:themeFill="accent3" w:themeFillTint="66"/>
      </w:tcPr>
    </w:tblStylePr>
    <w:tblStylePr w:type="band1Horz">
      <w:tblPr/>
      <w:tcPr>
        <w:shd w:val="clear" w:color="auto" w:fill="D2D2D2" w:themeFill="accent3" w:themeFillTint="7F"/>
      </w:tcPr>
    </w:tblStylePr>
  </w:style>
  <w:style w:type="table" w:styleId="214">
    <w:name w:val="Colorful Shading Accent 4"/>
    <w:basedOn w:val="88"/>
    <w:semiHidden/>
    <w:unhideWhenUsed/>
    <w:qFormat/>
    <w:uiPriority w:val="71"/>
    <w:rPr>
      <w:color w:val="000000" w:themeColor="text1"/>
      <w14:textFill>
        <w14:solidFill>
          <w14:schemeClr w14:val="tx1"/>
        </w14:solidFill>
      </w14:textFill>
    </w:rPr>
    <w:tblPr>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5"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997300"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997300"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7F"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5">
    <w:name w:val="Colorful Shading Accent 5"/>
    <w:basedOn w:val="88"/>
    <w:semiHidden/>
    <w:unhideWhenUsed/>
    <w:qFormat/>
    <w:uiPriority w:val="71"/>
    <w:rPr>
      <w:color w:val="000000" w:themeColor="text1"/>
      <w14:textFill>
        <w14:solidFill>
          <w14:schemeClr w14:val="tx1"/>
        </w14:solidFill>
      </w14:textFill>
    </w:rPr>
    <w:tblPr>
      <w:tblBorders>
        <w:top w:val="single" w:color="70AD47" w:themeColor="accent6" w:sz="24" w:space="0"/>
        <w:left w:val="single" w:color="4472C4" w:themeColor="accent5" w:sz="4" w:space="0"/>
        <w:bottom w:val="single" w:color="4472C4" w:themeColor="accent5" w:sz="4" w:space="0"/>
        <w:right w:val="single" w:color="4472C4" w:themeColor="accent5" w:sz="4" w:space="0"/>
        <w:insideH w:val="single" w:color="FFFFFF" w:themeColor="background1" w:sz="4" w:space="0"/>
        <w:insideV w:val="single" w:color="FFFFFF" w:themeColor="background1" w:sz="4" w:space="0"/>
      </w:tblBorders>
    </w:tblPr>
    <w:tcPr>
      <w:shd w:val="clear" w:color="auto" w:fill="ECF1F9"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54378"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54378"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5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6">
    <w:name w:val="Colorful Shading Accent 6"/>
    <w:basedOn w:val="88"/>
    <w:semiHidden/>
    <w:unhideWhenUsed/>
    <w:qFormat/>
    <w:uiPriority w:val="71"/>
    <w:rPr>
      <w:color w:val="000000" w:themeColor="text1"/>
      <w14:textFill>
        <w14:solidFill>
          <w14:schemeClr w14:val="tx1"/>
        </w14:solidFill>
      </w14:textFill>
    </w:rPr>
    <w:tblPr>
      <w:tblBorders>
        <w:top w:val="single" w:color="4472C4"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4472C4"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3672A"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3672A"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1"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217">
    <w:name w:val="Colorful List"/>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218">
    <w:name w:val="Colorful List Accent 1"/>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EF5FA"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19">
    <w:name w:val="Colorful List Accent 2"/>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DF2EA"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D26012" w:themeFill="accent2" w:themeFillShade="CC"/>
      </w:tcPr>
    </w:tblStylePr>
    <w:tblStylePr w:type="lastRow">
      <w:rPr>
        <w:b/>
        <w:bCs/>
        <w:color w:val="D260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C" w:themeFill="accent2" w:themeFillTint="3F"/>
      </w:tcPr>
    </w:tblStylePr>
    <w:tblStylePr w:type="band1Horz">
      <w:tblPr/>
      <w:tcPr>
        <w:shd w:val="clear" w:color="auto" w:fill="FBE4D5" w:themeFill="accent2" w:themeFillTint="33"/>
      </w:tcPr>
    </w:tblStylePr>
  </w:style>
  <w:style w:type="table" w:styleId="220">
    <w:name w:val="Colorful List Accent 3"/>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6F6F6"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CC9900" w:themeFill="accent4" w:themeFillShade="CC"/>
      </w:tcPr>
    </w:tblStylePr>
    <w:tblStylePr w:type="lastRow">
      <w:rPr>
        <w:b/>
        <w:bCs/>
        <w:color w:val="CC9A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CECEC" w:themeFill="accent3" w:themeFillTint="33"/>
      </w:tcPr>
    </w:tblStylePr>
  </w:style>
  <w:style w:type="table" w:styleId="221">
    <w:name w:val="Colorful List Accent 4"/>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FF8E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838383"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BF" w:themeFill="accent4" w:themeFillTint="3F"/>
      </w:tcPr>
    </w:tblStylePr>
    <w:tblStylePr w:type="band1Horz">
      <w:tblPr/>
      <w:tcPr>
        <w:shd w:val="clear" w:color="auto" w:fill="FEF2CC" w:themeFill="accent4" w:themeFillTint="33"/>
      </w:tcPr>
    </w:tblStylePr>
  </w:style>
  <w:style w:type="table" w:styleId="222">
    <w:name w:val="Colorful List Accent 5"/>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ECF1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598A38" w:themeFill="accent6" w:themeFillShade="CC"/>
      </w:tcPr>
    </w:tblStylePr>
    <w:tblStylePr w:type="lastRow">
      <w:rPr>
        <w:b/>
        <w:bCs/>
        <w:color w:val="5A8A39"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CF0" w:themeFill="accent5" w:themeFillTint="3F"/>
      </w:tcPr>
    </w:tblStylePr>
    <w:tblStylePr w:type="band1Horz">
      <w:tblPr/>
      <w:tcPr>
        <w:shd w:val="clear" w:color="auto" w:fill="D9E2F3" w:themeFill="accent5" w:themeFillTint="33"/>
      </w:tcPr>
    </w:tblStylePr>
  </w:style>
  <w:style w:type="table" w:styleId="223">
    <w:name w:val="Colorful List Accent 6"/>
    <w:basedOn w:val="88"/>
    <w:semiHidden/>
    <w:unhideWhenUsed/>
    <w:qFormat/>
    <w:uiPriority w:val="72"/>
    <w:rPr>
      <w:color w:val="000000" w:themeColor="text1"/>
      <w14:textFill>
        <w14:solidFill>
          <w14:schemeClr w14:val="tx1"/>
        </w14:solidFill>
      </w14:textFill>
    </w:rPr>
    <w:tblPr>
      <w:tblStyleRowBandSize w:val="1"/>
      <w:tblStyleColBandSize w:val="1"/>
    </w:tblPr>
    <w:tcPr>
      <w:shd w:val="clear" w:color="auto" w:fill="F0F7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25AA0" w:themeFill="accent5" w:themeFillShade="CC"/>
      </w:tcPr>
    </w:tblStylePr>
    <w:tblStylePr w:type="lastRow">
      <w:rPr>
        <w:b/>
        <w:bCs/>
        <w:color w:val="335AA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224">
    <w:name w:val="Colorful Grid"/>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225">
    <w:name w:val="Colorful Grid Accent 1"/>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14:textFill>
          <w14:solidFill>
            <w14:schemeClr w14:val="tx1"/>
          </w14:solidFill>
        </w14:textFill>
      </w:rPr>
      <w:tblPr/>
      <w:tcPr>
        <w:shd w:val="clear" w:color="auto" w:fill="BDD6EE" w:themeFill="accent1" w:themeFillTint="66"/>
      </w:tcPr>
    </w:tblStylePr>
    <w:tblStylePr w:type="firstCol">
      <w:rPr>
        <w:color w:val="FFFFFF" w:themeColor="background1"/>
        <w14:textFill>
          <w14:solidFill>
            <w14:schemeClr w14:val="bg1"/>
          </w14:solidFill>
        </w14:textFill>
      </w:rPr>
      <w:tblPr/>
      <w:tcPr>
        <w:shd w:val="clear" w:color="auto" w:fill="2E75B5" w:themeFill="accent1" w:themeFillShade="BF"/>
      </w:tcPr>
    </w:tblStylePr>
    <w:tblStylePr w:type="lastCol">
      <w:rPr>
        <w:color w:val="FFFFFF" w:themeColor="background1"/>
        <w14:textFill>
          <w14:solidFill>
            <w14:schemeClr w14:val="bg1"/>
          </w14:solidFill>
        </w14:textFill>
      </w:rPr>
      <w:tblPr/>
      <w:tcPr>
        <w:shd w:val="clear" w:color="auto" w:fill="2E75B5" w:themeFill="accent1" w:themeFillShade="BF"/>
      </w:tcPr>
    </w:tblStylePr>
    <w:tblStylePr w:type="band1Vert">
      <w:tblPr/>
      <w:tcPr>
        <w:shd w:val="clear" w:color="auto" w:fill="ADCDEA" w:themeFill="accent1" w:themeFillTint="7F"/>
      </w:tcPr>
    </w:tblStylePr>
    <w:tblStylePr w:type="band1Horz">
      <w:tblPr/>
      <w:tcPr>
        <w:shd w:val="clear" w:color="auto" w:fill="ADCDEA" w:themeFill="accent1" w:themeFillTint="7F"/>
      </w:tcPr>
    </w:tblStylePr>
  </w:style>
  <w:style w:type="table" w:styleId="226">
    <w:name w:val="Colorful Grid Accent 2"/>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14:textFill>
          <w14:solidFill>
            <w14:schemeClr w14:val="tx1"/>
          </w14:solidFill>
        </w14:textFill>
      </w:rPr>
      <w:tblPr/>
      <w:tcPr>
        <w:shd w:val="clear" w:color="auto" w:fill="F7CAAC" w:themeFill="accent2" w:themeFillTint="66"/>
      </w:tcPr>
    </w:tblStylePr>
    <w:tblStylePr w:type="firstCol">
      <w:rPr>
        <w:color w:val="FFFFFF" w:themeColor="background1"/>
        <w14:textFill>
          <w14:solidFill>
            <w14:schemeClr w14:val="bg1"/>
          </w14:solidFill>
        </w14:textFill>
      </w:rPr>
      <w:tblPr/>
      <w:tcPr>
        <w:shd w:val="clear" w:color="auto" w:fill="C55911" w:themeFill="accent2" w:themeFillShade="BF"/>
      </w:tcPr>
    </w:tblStylePr>
    <w:tblStylePr w:type="lastCol">
      <w:rPr>
        <w:color w:val="FFFFFF" w:themeColor="background1"/>
        <w14:textFill>
          <w14:solidFill>
            <w14:schemeClr w14:val="bg1"/>
          </w14:solidFill>
        </w14:textFill>
      </w:rPr>
      <w:tblPr/>
      <w:tcPr>
        <w:shd w:val="clear" w:color="auto" w:fill="C5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227">
    <w:name w:val="Colorful Grid Accent 3"/>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CECEC" w:themeFill="accent3" w:themeFillTint="33"/>
    </w:tcPr>
    <w:tblStylePr w:type="firstRow">
      <w:rPr>
        <w:b/>
        <w:bCs/>
      </w:rPr>
      <w:tblPr/>
      <w:tcPr>
        <w:shd w:val="clear" w:color="auto" w:fill="DADADA" w:themeFill="accent3" w:themeFillTint="66"/>
      </w:tcPr>
    </w:tblStylePr>
    <w:tblStylePr w:type="lastRow">
      <w:rPr>
        <w:b/>
        <w:bCs/>
        <w:color w:val="000000" w:themeColor="text1"/>
        <w14:textFill>
          <w14:solidFill>
            <w14:schemeClr w14:val="tx1"/>
          </w14:solidFill>
        </w14:textFill>
      </w:rPr>
      <w:tblPr/>
      <w:tcPr>
        <w:shd w:val="clear" w:color="auto" w:fill="DADADA" w:themeFill="accent3" w:themeFillTint="66"/>
      </w:tcPr>
    </w:tblStylePr>
    <w:tblStylePr w:type="firstCol">
      <w:rPr>
        <w:color w:val="FFFFFF" w:themeColor="background1"/>
        <w14:textFill>
          <w14:solidFill>
            <w14:schemeClr w14:val="bg1"/>
          </w14:solidFill>
        </w14:textFill>
      </w:rPr>
      <w:tblPr/>
      <w:tcPr>
        <w:shd w:val="clear" w:color="auto" w:fill="7B7B7B" w:themeFill="accent3" w:themeFillShade="BF"/>
      </w:tcPr>
    </w:tblStylePr>
    <w:tblStylePr w:type="lastCol">
      <w:rPr>
        <w:color w:val="FFFFFF" w:themeColor="background1"/>
        <w14:textFill>
          <w14:solidFill>
            <w14:schemeClr w14:val="bg1"/>
          </w14:solidFill>
        </w14:textFill>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228">
    <w:name w:val="Colorful Grid Accent 4"/>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FEF2CC" w:themeFill="accent4" w:themeFillTint="33"/>
    </w:tcPr>
    <w:tblStylePr w:type="firstRow">
      <w:rPr>
        <w:b/>
        <w:bCs/>
      </w:rPr>
      <w:tblPr/>
      <w:tcPr>
        <w:shd w:val="clear" w:color="auto" w:fill="FFE599" w:themeFill="accent4" w:themeFillTint="66"/>
      </w:tcPr>
    </w:tblStylePr>
    <w:tblStylePr w:type="lastRow">
      <w:rPr>
        <w:b/>
        <w:bCs/>
        <w:color w:val="000000" w:themeColor="text1"/>
        <w14:textFill>
          <w14:solidFill>
            <w14:schemeClr w14:val="tx1"/>
          </w14:solidFill>
        </w14:textFill>
      </w:rPr>
      <w:tblPr/>
      <w:tcPr>
        <w:shd w:val="clear" w:color="auto" w:fill="FFE599" w:themeFill="accent4" w:themeFillTint="66"/>
      </w:tcPr>
    </w:tblStylePr>
    <w:tblStylePr w:type="firstCol">
      <w:rPr>
        <w:color w:val="FFFFFF" w:themeColor="background1"/>
        <w14:textFill>
          <w14:solidFill>
            <w14:schemeClr w14:val="bg1"/>
          </w14:solidFill>
        </w14:textFill>
      </w:rPr>
      <w:tblPr/>
      <w:tcPr>
        <w:shd w:val="clear" w:color="auto" w:fill="BE8F00" w:themeFill="accent4" w:themeFillShade="BF"/>
      </w:tcPr>
    </w:tblStylePr>
    <w:tblStylePr w:type="lastCol">
      <w:rPr>
        <w:color w:val="FFFFFF" w:themeColor="background1"/>
        <w14:textFill>
          <w14:solidFill>
            <w14:schemeClr w14:val="bg1"/>
          </w14:solidFill>
        </w14:textFill>
      </w:rPr>
      <w:tblPr/>
      <w:tcPr>
        <w:shd w:val="clear" w:color="auto" w:fill="BE8F00" w:themeFill="accent4" w:themeFillShade="BF"/>
      </w:tcPr>
    </w:tblStylePr>
    <w:tblStylePr w:type="band1Vert">
      <w:tblPr/>
      <w:tcPr>
        <w:shd w:val="clear" w:color="auto" w:fill="FFDF7F" w:themeFill="accent4" w:themeFillTint="7F"/>
      </w:tcPr>
    </w:tblStylePr>
    <w:tblStylePr w:type="band1Horz">
      <w:tblPr/>
      <w:tcPr>
        <w:shd w:val="clear" w:color="auto" w:fill="FFDF7F" w:themeFill="accent4" w:themeFillTint="7F"/>
      </w:tcPr>
    </w:tblStylePr>
  </w:style>
  <w:style w:type="table" w:styleId="229">
    <w:name w:val="Colorful Grid Accent 5"/>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14:textFill>
          <w14:solidFill>
            <w14:schemeClr w14:val="tx1"/>
          </w14:solidFill>
        </w14:textFill>
      </w:rPr>
      <w:tblPr/>
      <w:tcPr>
        <w:shd w:val="clear" w:color="auto" w:fill="B4C6E7" w:themeFill="accent5" w:themeFillTint="66"/>
      </w:tcPr>
    </w:tblStylePr>
    <w:tblStylePr w:type="firstCol">
      <w:rPr>
        <w:color w:val="FFFFFF" w:themeColor="background1"/>
        <w14:textFill>
          <w14:solidFill>
            <w14:schemeClr w14:val="bg1"/>
          </w14:solidFill>
        </w14:textFill>
      </w:rPr>
      <w:tblPr/>
      <w:tcPr>
        <w:shd w:val="clear" w:color="auto" w:fill="2F5496" w:themeFill="accent5" w:themeFillShade="BF"/>
      </w:tcPr>
    </w:tblStylePr>
    <w:tblStylePr w:type="lastCol">
      <w:rPr>
        <w:color w:val="FFFFFF" w:themeColor="background1"/>
        <w14:textFill>
          <w14:solidFill>
            <w14:schemeClr w14:val="bg1"/>
          </w14:solidFill>
        </w14:textFill>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230">
    <w:name w:val="Colorful Grid Accent 6"/>
    <w:basedOn w:val="88"/>
    <w:semiHidden/>
    <w:unhideWhenUsed/>
    <w:qFormat/>
    <w:uiPriority w:val="73"/>
    <w:rPr>
      <w:color w:val="000000" w:themeColor="text1"/>
      <w14:textFill>
        <w14:solidFill>
          <w14:schemeClr w14:val="tx1"/>
        </w14:solidFill>
      </w14:textFill>
    </w:rPr>
    <w:tblPr>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14:textFill>
          <w14:solidFill>
            <w14:schemeClr w14:val="tx1"/>
          </w14:solidFill>
        </w14:textFill>
      </w:rPr>
      <w:tblPr/>
      <w:tcPr>
        <w:shd w:val="clear" w:color="auto" w:fill="C5E0B3" w:themeFill="accent6" w:themeFillTint="66"/>
      </w:tcPr>
    </w:tblStylePr>
    <w:tblStylePr w:type="firstCol">
      <w:rPr>
        <w:color w:val="FFFFFF" w:themeColor="background1"/>
        <w14:textFill>
          <w14:solidFill>
            <w14:schemeClr w14:val="bg1"/>
          </w14:solidFill>
        </w14:textFill>
      </w:rPr>
      <w:tblPr/>
      <w:tcPr>
        <w:shd w:val="clear" w:color="auto" w:fill="538135" w:themeFill="accent6" w:themeFillShade="BF"/>
      </w:tcPr>
    </w:tblStylePr>
    <w:tblStylePr w:type="lastCol">
      <w:rPr>
        <w:color w:val="FFFFFF" w:themeColor="background1"/>
        <w14:textFill>
          <w14:solidFill>
            <w14:schemeClr w14:val="bg1"/>
          </w14:solidFill>
        </w14:textFill>
      </w:rPr>
      <w:tblPr/>
      <w:tcPr>
        <w:shd w:val="clear" w:color="auto" w:fill="538135" w:themeFill="accent6" w:themeFillShade="BF"/>
      </w:tcPr>
    </w:tblStylePr>
    <w:tblStylePr w:type="band1Vert">
      <w:tblPr/>
      <w:tcPr>
        <w:shd w:val="clear" w:color="auto" w:fill="B7D8A1" w:themeFill="accent6" w:themeFillTint="7F"/>
      </w:tcPr>
    </w:tblStylePr>
    <w:tblStylePr w:type="band1Horz">
      <w:tblPr/>
      <w:tcPr>
        <w:shd w:val="clear" w:color="auto" w:fill="B7D8A1" w:themeFill="accent6" w:themeFillTint="7F"/>
      </w:tcPr>
    </w:tblStylePr>
  </w:style>
  <w:style w:type="character" w:styleId="232">
    <w:name w:val="Strong"/>
    <w:basedOn w:val="231"/>
    <w:qFormat/>
    <w:uiPriority w:val="22"/>
    <w:rPr>
      <w:b/>
      <w:bCs/>
    </w:rPr>
  </w:style>
  <w:style w:type="character" w:styleId="233">
    <w:name w:val="endnote reference"/>
    <w:basedOn w:val="231"/>
    <w:semiHidden/>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semiHidden/>
    <w:unhideWhenUsed/>
    <w:qFormat/>
    <w:uiPriority w:val="99"/>
    <w:rPr>
      <w:color w:val="954F72" w:themeColor="followedHyperlink"/>
      <w:u w:val="single"/>
      <w14:textFill>
        <w14:solidFill>
          <w14:schemeClr w14:val="folHlink"/>
        </w14:solidFill>
      </w14:textFill>
    </w:rPr>
  </w:style>
  <w:style w:type="character" w:styleId="236">
    <w:name w:val="Emphasis"/>
    <w:basedOn w:val="231"/>
    <w:qFormat/>
    <w:uiPriority w:val="20"/>
    <w:rPr>
      <w:i/>
      <w:iCs/>
    </w:rPr>
  </w:style>
  <w:style w:type="character" w:styleId="237">
    <w:name w:val="line number"/>
    <w:basedOn w:val="231"/>
    <w:semiHidden/>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semiHidden/>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paragraph" w:customStyle="1" w:styleId="249">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50">
    <w:name w:val="标准称谓GB"/>
    <w:next w:val="1"/>
    <w:qFormat/>
    <w:uiPriority w:val="0"/>
    <w:pPr>
      <w:widowControl w:val="0"/>
      <w:kinsoku w:val="0"/>
      <w:overflowPunct w:val="0"/>
      <w:autoSpaceDE w:val="0"/>
      <w:autoSpaceDN w:val="0"/>
      <w:spacing w:line="0" w:lineRule="atLeast"/>
      <w:jc w:val="distribute"/>
    </w:pPr>
    <w:rPr>
      <w:rFonts w:ascii="宋体" w:hAnsi="Times New Roman" w:cs="Times New Roman" w:eastAsiaTheme="minorEastAsia"/>
      <w:b/>
      <w:bCs/>
      <w:w w:val="135"/>
      <w:sz w:val="52"/>
      <w:lang w:val="en-US" w:eastAsia="zh-CN" w:bidi="ar-SA"/>
    </w:rPr>
  </w:style>
  <w:style w:type="paragraph" w:customStyle="1" w:styleId="25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52">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53">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4">
    <w:name w:val="标准书眉_偶数页"/>
    <w:basedOn w:val="253"/>
    <w:next w:val="1"/>
    <w:qFormat/>
    <w:uiPriority w:val="0"/>
    <w:pPr>
      <w:jc w:val="left"/>
    </w:pPr>
  </w:style>
  <w:style w:type="paragraph" w:customStyle="1" w:styleId="255">
    <w:name w:val="标准书眉一"/>
    <w:qFormat/>
    <w:uiPriority w:val="0"/>
    <w:pPr>
      <w:jc w:val="both"/>
    </w:pPr>
    <w:rPr>
      <w:rFonts w:ascii="Times New Roman" w:hAnsi="Times New Roman" w:eastAsia="宋体" w:cs="Times New Roman"/>
      <w:lang w:val="en-US" w:eastAsia="zh-CN" w:bidi="ar-SA"/>
    </w:rPr>
  </w:style>
  <w:style w:type="paragraph" w:customStyle="1" w:styleId="256">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7">
    <w:name w:val="参考文献、索引标题"/>
    <w:basedOn w:val="256"/>
    <w:next w:val="1"/>
    <w:qFormat/>
    <w:uiPriority w:val="0"/>
    <w:pPr>
      <w:spacing w:after="200"/>
    </w:pPr>
    <w:rPr>
      <w:sz w:val="21"/>
    </w:rPr>
  </w:style>
  <w:style w:type="paragraph" w:customStyle="1" w:styleId="258">
    <w:name w:val="段"/>
    <w:link w:val="513"/>
    <w:qFormat/>
    <w:uiPriority w:val="0"/>
    <w:pPr>
      <w:ind w:firstLine="200" w:firstLineChars="200"/>
      <w:jc w:val="both"/>
    </w:pPr>
    <w:rPr>
      <w:rFonts w:ascii="宋体" w:hAnsi="Times New Roman" w:eastAsia="宋体" w:cs="Times New Roman"/>
      <w:sz w:val="21"/>
      <w:lang w:val="en-US" w:eastAsia="zh-CN" w:bidi="ar-SA"/>
    </w:rPr>
  </w:style>
  <w:style w:type="paragraph" w:customStyle="1" w:styleId="259">
    <w:name w:val="章标题"/>
    <w:next w:val="258"/>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60">
    <w:name w:val="一级条标题"/>
    <w:next w:val="258"/>
    <w:qFormat/>
    <w:uiPriority w:val="0"/>
    <w:pPr>
      <w:numPr>
        <w:ilvl w:val="1"/>
        <w:numId w:val="11"/>
      </w:numPr>
      <w:spacing w:before="156" w:beforeLines="50" w:after="156" w:afterLines="50"/>
      <w:ind w:left="0"/>
    </w:pPr>
    <w:rPr>
      <w:rFonts w:ascii="黑体" w:hAnsi="Times New Roman" w:eastAsia="黑体" w:cs="Times New Roman"/>
      <w:sz w:val="21"/>
      <w:szCs w:val="21"/>
      <w:lang w:val="en-US" w:eastAsia="zh-CN" w:bidi="ar-SA"/>
    </w:rPr>
  </w:style>
  <w:style w:type="paragraph" w:customStyle="1" w:styleId="261">
    <w:name w:val="二级条标题"/>
    <w:basedOn w:val="260"/>
    <w:next w:val="258"/>
    <w:qFormat/>
    <w:uiPriority w:val="0"/>
    <w:pPr>
      <w:numPr>
        <w:ilvl w:val="2"/>
      </w:numPr>
      <w:spacing w:before="50" w:after="50"/>
    </w:pPr>
  </w:style>
  <w:style w:type="character" w:customStyle="1" w:styleId="262">
    <w:name w:val="发布_1"/>
    <w:basedOn w:val="231"/>
    <w:qFormat/>
    <w:uiPriority w:val="0"/>
    <w:rPr>
      <w:rFonts w:ascii="黑体" w:eastAsia="黑体"/>
      <w:spacing w:val="22"/>
      <w:w w:val="100"/>
      <w:position w:val="3"/>
      <w:sz w:val="28"/>
    </w:rPr>
  </w:style>
  <w:style w:type="paragraph" w:customStyle="1" w:styleId="263">
    <w:name w:val="发布部门GB"/>
    <w:next w:val="258"/>
    <w:qFormat/>
    <w:uiPriority w:val="0"/>
    <w:pPr>
      <w:spacing w:line="360" w:lineRule="exact"/>
      <w:jc w:val="center"/>
    </w:pPr>
    <w:rPr>
      <w:rFonts w:ascii="宋体" w:hAnsi="Times New Roman" w:eastAsia="宋体" w:cs="Times New Roman"/>
      <w:b/>
      <w:sz w:val="36"/>
      <w:lang w:val="en-US" w:eastAsia="zh-CN" w:bidi="ar-SA"/>
    </w:rPr>
  </w:style>
  <w:style w:type="paragraph" w:customStyle="1" w:styleId="264">
    <w:name w:val="发布日期"/>
    <w:qFormat/>
    <w:uiPriority w:val="0"/>
    <w:rPr>
      <w:rFonts w:ascii="黑体" w:hAnsi="黑体" w:eastAsia="黑体" w:cs="Times New Roman"/>
      <w:sz w:val="28"/>
      <w:lang w:val="en-US" w:eastAsia="zh-CN" w:bidi="ar-SA"/>
    </w:rPr>
  </w:style>
  <w:style w:type="paragraph" w:customStyle="1" w:styleId="265">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66">
    <w:name w:val="封面标准号2"/>
    <w:basedOn w:val="265"/>
    <w:qFormat/>
    <w:uiPriority w:val="0"/>
    <w:pPr>
      <w:adjustRightInd w:val="0"/>
      <w:spacing w:before="357" w:line="280" w:lineRule="exact"/>
    </w:pPr>
  </w:style>
  <w:style w:type="paragraph" w:customStyle="1" w:styleId="267">
    <w:name w:val="封面标准代替信息"/>
    <w:basedOn w:val="266"/>
    <w:qFormat/>
    <w:uiPriority w:val="0"/>
    <w:pPr>
      <w:spacing w:before="0" w:line="360" w:lineRule="exact"/>
    </w:pPr>
    <w:rPr>
      <w:rFonts w:hAnsi="黑体"/>
      <w:sz w:val="21"/>
    </w:rPr>
  </w:style>
  <w:style w:type="paragraph" w:customStyle="1" w:styleId="2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6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7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71">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72">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73">
    <w:name w:val="封面正文"/>
    <w:qFormat/>
    <w:uiPriority w:val="0"/>
    <w:pPr>
      <w:jc w:val="both"/>
    </w:pPr>
    <w:rPr>
      <w:rFonts w:ascii="Times New Roman" w:hAnsi="Times New Roman" w:eastAsia="宋体" w:cs="Times New Roman"/>
      <w:lang w:val="en-US" w:eastAsia="zh-CN" w:bidi="ar-SA"/>
    </w:rPr>
  </w:style>
  <w:style w:type="paragraph" w:customStyle="1" w:styleId="274">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75">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76">
    <w:name w:val="附录章标题"/>
    <w:next w:val="258"/>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277">
    <w:name w:val="附录一级条标题"/>
    <w:basedOn w:val="276"/>
    <w:next w:val="258"/>
    <w:qFormat/>
    <w:uiPriority w:val="0"/>
    <w:pPr>
      <w:numPr>
        <w:ilvl w:val="2"/>
      </w:numPr>
      <w:autoSpaceDN w:val="0"/>
    </w:pPr>
  </w:style>
  <w:style w:type="paragraph" w:customStyle="1" w:styleId="278">
    <w:name w:val="附录二级条标题"/>
    <w:basedOn w:val="1"/>
    <w:next w:val="258"/>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279">
    <w:name w:val="附录三级条标题"/>
    <w:basedOn w:val="278"/>
    <w:next w:val="258"/>
    <w:qFormat/>
    <w:uiPriority w:val="0"/>
    <w:pPr>
      <w:numPr>
        <w:ilvl w:val="4"/>
      </w:numPr>
    </w:pPr>
  </w:style>
  <w:style w:type="paragraph" w:customStyle="1" w:styleId="280">
    <w:name w:val="附录四级条标题"/>
    <w:basedOn w:val="279"/>
    <w:next w:val="258"/>
    <w:qFormat/>
    <w:uiPriority w:val="0"/>
    <w:pPr>
      <w:numPr>
        <w:ilvl w:val="5"/>
      </w:numPr>
    </w:pPr>
  </w:style>
  <w:style w:type="paragraph" w:customStyle="1" w:styleId="281">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282">
    <w:name w:val="附录五级条标题"/>
    <w:basedOn w:val="280"/>
    <w:next w:val="258"/>
    <w:qFormat/>
    <w:uiPriority w:val="0"/>
    <w:pPr>
      <w:numPr>
        <w:ilvl w:val="6"/>
      </w:numPr>
      <w:outlineLvl w:val="6"/>
    </w:pPr>
  </w:style>
  <w:style w:type="character" w:customStyle="1" w:styleId="283">
    <w:name w:val="个人答复风格"/>
    <w:basedOn w:val="231"/>
    <w:qFormat/>
    <w:uiPriority w:val="0"/>
    <w:rPr>
      <w:rFonts w:ascii="Arial" w:hAnsi="Arial" w:eastAsia="宋体" w:cs="Arial"/>
      <w:color w:val="auto"/>
      <w:sz w:val="20"/>
    </w:rPr>
  </w:style>
  <w:style w:type="character" w:customStyle="1" w:styleId="284">
    <w:name w:val="个人撰写风格"/>
    <w:basedOn w:val="231"/>
    <w:qFormat/>
    <w:uiPriority w:val="0"/>
    <w:rPr>
      <w:rFonts w:ascii="Arial" w:hAnsi="Arial" w:eastAsia="宋体" w:cs="Arial"/>
      <w:color w:val="auto"/>
      <w:sz w:val="20"/>
    </w:rPr>
  </w:style>
  <w:style w:type="paragraph" w:customStyle="1" w:styleId="285">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286">
    <w:name w:val="目次、标准名称标题"/>
    <w:basedOn w:val="256"/>
    <w:next w:val="258"/>
    <w:qFormat/>
    <w:uiPriority w:val="0"/>
    <w:pPr>
      <w:spacing w:line="460" w:lineRule="exact"/>
      <w:outlineLvl w:val="9"/>
    </w:pPr>
  </w:style>
  <w:style w:type="paragraph" w:customStyle="1" w:styleId="28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288">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89">
    <w:name w:val="其他发布部门"/>
    <w:basedOn w:val="263"/>
    <w:qFormat/>
    <w:uiPriority w:val="0"/>
    <w:pPr>
      <w:framePr w:wrap="around" w:vAnchor="margin" w:hAnchor="text" w:y="1"/>
      <w:spacing w:line="0" w:lineRule="atLeast"/>
    </w:pPr>
    <w:rPr>
      <w:rFonts w:ascii="黑体" w:eastAsia="黑体"/>
      <w:b w:val="0"/>
    </w:rPr>
  </w:style>
  <w:style w:type="paragraph" w:customStyle="1" w:styleId="290">
    <w:name w:val="三级条标题"/>
    <w:basedOn w:val="261"/>
    <w:next w:val="258"/>
    <w:qFormat/>
    <w:uiPriority w:val="0"/>
    <w:pPr>
      <w:numPr>
        <w:ilvl w:val="3"/>
      </w:numPr>
    </w:pPr>
  </w:style>
  <w:style w:type="paragraph" w:customStyle="1" w:styleId="291">
    <w:name w:val="实施日期"/>
    <w:basedOn w:val="264"/>
    <w:qFormat/>
    <w:uiPriority w:val="0"/>
    <w:pPr>
      <w:jc w:val="right"/>
    </w:pPr>
  </w:style>
  <w:style w:type="paragraph" w:customStyle="1" w:styleId="292">
    <w:name w:val="示例"/>
    <w:next w:val="293"/>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293">
    <w:name w:val="示例段"/>
    <w:basedOn w:val="258"/>
    <w:qFormat/>
    <w:uiPriority w:val="0"/>
    <w:pPr>
      <w:ind w:firstLine="420"/>
    </w:pPr>
    <w:rPr>
      <w:sz w:val="18"/>
    </w:rPr>
  </w:style>
  <w:style w:type="paragraph" w:customStyle="1" w:styleId="294">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295">
    <w:name w:val="四级条标题"/>
    <w:basedOn w:val="290"/>
    <w:next w:val="258"/>
    <w:qFormat/>
    <w:uiPriority w:val="0"/>
    <w:pPr>
      <w:numPr>
        <w:ilvl w:val="4"/>
      </w:numPr>
    </w:pPr>
  </w:style>
  <w:style w:type="paragraph" w:customStyle="1" w:styleId="296">
    <w:name w:val="条文脚注"/>
    <w:basedOn w:val="69"/>
    <w:link w:val="332"/>
    <w:qFormat/>
    <w:uiPriority w:val="0"/>
    <w:pPr>
      <w:numPr>
        <w:ilvl w:val="0"/>
        <w:numId w:val="18"/>
      </w:numPr>
      <w:ind w:firstLine="0" w:firstLineChars="0"/>
      <w:jc w:val="both"/>
    </w:pPr>
    <w:rPr>
      <w:rFonts w:ascii="宋体"/>
    </w:rPr>
  </w:style>
  <w:style w:type="paragraph" w:customStyle="1" w:styleId="297">
    <w:name w:val="图表脚注"/>
    <w:next w:val="258"/>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29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299">
    <w:name w:val="无标题条"/>
    <w:next w:val="258"/>
    <w:qFormat/>
    <w:uiPriority w:val="0"/>
    <w:pPr>
      <w:jc w:val="both"/>
    </w:pPr>
    <w:rPr>
      <w:rFonts w:ascii="Times New Roman" w:hAnsi="Times New Roman" w:eastAsia="宋体" w:cs="Times New Roman"/>
      <w:sz w:val="21"/>
      <w:lang w:val="en-US" w:eastAsia="zh-CN" w:bidi="ar-SA"/>
    </w:rPr>
  </w:style>
  <w:style w:type="paragraph" w:customStyle="1" w:styleId="300">
    <w:name w:val="五级条标题"/>
    <w:basedOn w:val="295"/>
    <w:next w:val="258"/>
    <w:qFormat/>
    <w:uiPriority w:val="0"/>
    <w:pPr>
      <w:numPr>
        <w:ilvl w:val="5"/>
      </w:numPr>
    </w:pPr>
  </w:style>
  <w:style w:type="paragraph" w:customStyle="1" w:styleId="301">
    <w:name w:val="正文表标题"/>
    <w:next w:val="258"/>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02">
    <w:name w:val="正文图标题"/>
    <w:basedOn w:val="301"/>
    <w:next w:val="258"/>
    <w:qFormat/>
    <w:uiPriority w:val="0"/>
    <w:pPr>
      <w:numPr>
        <w:ilvl w:val="0"/>
        <w:numId w:val="20"/>
      </w:numPr>
      <w:tabs>
        <w:tab w:val="clear" w:pos="360"/>
      </w:tabs>
    </w:pPr>
  </w:style>
  <w:style w:type="paragraph" w:customStyle="1" w:styleId="303">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04">
    <w:name w:val="注×："/>
    <w:qFormat/>
    <w:uiPriority w:val="0"/>
    <w:pPr>
      <w:widowControl w:val="0"/>
      <w:numPr>
        <w:ilvl w:val="0"/>
        <w:numId w:val="22"/>
      </w:numPr>
      <w:autoSpaceDE w:val="0"/>
      <w:autoSpaceDN w:val="0"/>
      <w:jc w:val="both"/>
    </w:pPr>
    <w:rPr>
      <w:rFonts w:hAnsi="Times New Roman" w:cs="Times New Roman" w:asciiTheme="minorEastAsia" w:eastAsiaTheme="minorEastAsia"/>
      <w:sz w:val="18"/>
      <w:szCs w:val="18"/>
      <w:lang w:val="en-US" w:eastAsia="zh-CN" w:bidi="ar-SA"/>
    </w:rPr>
  </w:style>
  <w:style w:type="paragraph" w:customStyle="1" w:styleId="305">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06">
    <w:name w:val="引言一级条标题"/>
    <w:basedOn w:val="1"/>
    <w:next w:val="258"/>
    <w:qFormat/>
    <w:uiPriority w:val="0"/>
    <w:pPr>
      <w:widowControl/>
      <w:numPr>
        <w:ilvl w:val="0"/>
        <w:numId w:val="23"/>
      </w:numPr>
      <w:tabs>
        <w:tab w:val="clear" w:pos="360"/>
      </w:tabs>
      <w:spacing w:before="50" w:beforeLines="50" w:after="50" w:afterLines="50"/>
    </w:pPr>
    <w:rPr>
      <w:rFonts w:eastAsia="黑体"/>
    </w:rPr>
  </w:style>
  <w:style w:type="paragraph" w:customStyle="1" w:styleId="307">
    <w:name w:val="示例×："/>
    <w:basedOn w:val="1"/>
    <w:next w:val="293"/>
    <w:qFormat/>
    <w:uiPriority w:val="0"/>
    <w:pPr>
      <w:widowControl/>
      <w:numPr>
        <w:ilvl w:val="0"/>
        <w:numId w:val="24"/>
      </w:numPr>
    </w:pPr>
    <w:rPr>
      <w:rFonts w:ascii="宋体"/>
      <w:kern w:val="0"/>
      <w:sz w:val="18"/>
      <w:szCs w:val="18"/>
    </w:rPr>
  </w:style>
  <w:style w:type="paragraph" w:customStyle="1" w:styleId="308">
    <w:name w:val="工程建设章标题"/>
    <w:next w:val="258"/>
    <w:qFormat/>
    <w:uiPriority w:val="0"/>
    <w:pPr>
      <w:numPr>
        <w:ilvl w:val="1"/>
        <w:numId w:val="25"/>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09">
    <w:name w:val="工程建设节标题"/>
    <w:basedOn w:val="308"/>
    <w:next w:val="258"/>
    <w:qFormat/>
    <w:uiPriority w:val="0"/>
    <w:pPr>
      <w:numPr>
        <w:ilvl w:val="2"/>
      </w:numPr>
      <w:spacing w:before="400" w:after="400" w:line="240" w:lineRule="auto"/>
      <w:outlineLvl w:val="2"/>
    </w:pPr>
    <w:rPr>
      <w:sz w:val="21"/>
    </w:rPr>
  </w:style>
  <w:style w:type="paragraph" w:customStyle="1" w:styleId="310">
    <w:name w:val="工程建设条标题"/>
    <w:basedOn w:val="309"/>
    <w:next w:val="258"/>
    <w:qFormat/>
    <w:uiPriority w:val="0"/>
    <w:pPr>
      <w:numPr>
        <w:ilvl w:val="3"/>
      </w:numPr>
      <w:spacing w:before="0" w:after="0"/>
      <w:jc w:val="left"/>
      <w:outlineLvl w:val="3"/>
    </w:pPr>
    <w:rPr>
      <w:b w:val="0"/>
    </w:rPr>
  </w:style>
  <w:style w:type="paragraph" w:customStyle="1" w:styleId="311">
    <w:name w:val="工程建设表标题"/>
    <w:basedOn w:val="310"/>
    <w:qFormat/>
    <w:uiPriority w:val="0"/>
    <w:pPr>
      <w:numPr>
        <w:ilvl w:val="4"/>
      </w:numPr>
      <w:jc w:val="center"/>
      <w:outlineLvl w:val="4"/>
    </w:pPr>
  </w:style>
  <w:style w:type="paragraph" w:customStyle="1" w:styleId="312">
    <w:name w:val="工程建设图标题"/>
    <w:basedOn w:val="310"/>
    <w:qFormat/>
    <w:uiPriority w:val="0"/>
    <w:pPr>
      <w:numPr>
        <w:ilvl w:val="5"/>
      </w:numPr>
      <w:jc w:val="center"/>
      <w:outlineLvl w:val="5"/>
    </w:pPr>
  </w:style>
  <w:style w:type="paragraph" w:customStyle="1" w:styleId="313">
    <w:name w:val="工程建设公式标题"/>
    <w:basedOn w:val="310"/>
    <w:qFormat/>
    <w:uiPriority w:val="0"/>
    <w:pPr>
      <w:numPr>
        <w:ilvl w:val="6"/>
      </w:numPr>
      <w:jc w:val="center"/>
      <w:outlineLvl w:val="6"/>
    </w:pPr>
  </w:style>
  <w:style w:type="paragraph" w:customStyle="1" w:styleId="314">
    <w:name w:val="工程建设无节条标题"/>
    <w:basedOn w:val="1"/>
    <w:next w:val="258"/>
    <w:qFormat/>
    <w:uiPriority w:val="0"/>
    <w:pPr>
      <w:numPr>
        <w:ilvl w:val="8"/>
        <w:numId w:val="25"/>
      </w:numPr>
      <w:tabs>
        <w:tab w:val="clear" w:pos="720"/>
      </w:tabs>
      <w:outlineLvl w:val="3"/>
    </w:pPr>
  </w:style>
  <w:style w:type="paragraph" w:customStyle="1" w:styleId="315">
    <w:name w:val="工程建设款标题"/>
    <w:basedOn w:val="310"/>
    <w:qFormat/>
    <w:uiPriority w:val="0"/>
    <w:pPr>
      <w:numPr>
        <w:ilvl w:val="7"/>
      </w:numPr>
      <w:outlineLvl w:val="9"/>
    </w:pPr>
  </w:style>
  <w:style w:type="paragraph" w:customStyle="1" w:styleId="316">
    <w:name w:val="名称"/>
    <w:basedOn w:val="256"/>
    <w:next w:val="258"/>
    <w:qFormat/>
    <w:uiPriority w:val="0"/>
    <w:pPr>
      <w:spacing w:line="460" w:lineRule="exact"/>
      <w:outlineLvl w:val="9"/>
    </w:pPr>
  </w:style>
  <w:style w:type="paragraph" w:customStyle="1" w:styleId="317">
    <w:name w:val="正文表标题续表"/>
    <w:basedOn w:val="301"/>
    <w:next w:val="258"/>
    <w:qFormat/>
    <w:uiPriority w:val="0"/>
    <w:pPr>
      <w:numPr>
        <w:ilvl w:val="2"/>
      </w:numPr>
    </w:pPr>
  </w:style>
  <w:style w:type="paragraph" w:customStyle="1" w:styleId="318">
    <w:name w:val="附录表标题续表"/>
    <w:basedOn w:val="275"/>
    <w:next w:val="258"/>
    <w:qFormat/>
    <w:uiPriority w:val="0"/>
    <w:pPr>
      <w:numPr>
        <w:ilvl w:val="2"/>
      </w:numPr>
    </w:pPr>
  </w:style>
  <w:style w:type="paragraph" w:customStyle="1" w:styleId="319">
    <w:name w:val="术语定义二级条标题"/>
    <w:basedOn w:val="261"/>
    <w:next w:val="258"/>
    <w:qFormat/>
    <w:uiPriority w:val="0"/>
    <w:pPr>
      <w:spacing w:before="0" w:beforeLines="0" w:after="0" w:afterLines="0"/>
    </w:pPr>
  </w:style>
  <w:style w:type="paragraph" w:customStyle="1" w:styleId="320">
    <w:name w:val="术语定义三级条标题"/>
    <w:basedOn w:val="290"/>
    <w:next w:val="258"/>
    <w:qFormat/>
    <w:uiPriority w:val="0"/>
    <w:pPr>
      <w:spacing w:before="0" w:beforeLines="0" w:after="0" w:afterLines="0"/>
    </w:pPr>
  </w:style>
  <w:style w:type="paragraph" w:customStyle="1" w:styleId="321">
    <w:name w:val="式中"/>
    <w:qFormat/>
    <w:uiPriority w:val="0"/>
    <w:pPr>
      <w:ind w:left="200" w:leftChars="200"/>
    </w:pPr>
    <w:rPr>
      <w:rFonts w:ascii="宋体" w:hAnsi="Times New Roman" w:eastAsia="宋体" w:cs="Times New Roman"/>
      <w:sz w:val="21"/>
      <w:lang w:val="en-US" w:eastAsia="zh-CN" w:bidi="ar-SA"/>
    </w:rPr>
  </w:style>
  <w:style w:type="paragraph" w:customStyle="1" w:styleId="322">
    <w:name w:val="术语定义四级条标题"/>
    <w:basedOn w:val="295"/>
    <w:next w:val="258"/>
    <w:qFormat/>
    <w:uiPriority w:val="0"/>
    <w:pPr>
      <w:spacing w:before="0" w:beforeLines="0" w:after="0" w:afterLines="0"/>
    </w:pPr>
  </w:style>
  <w:style w:type="paragraph" w:customStyle="1" w:styleId="323">
    <w:name w:val="术语定义五级条标题"/>
    <w:basedOn w:val="300"/>
    <w:next w:val="258"/>
    <w:qFormat/>
    <w:uiPriority w:val="0"/>
    <w:pPr>
      <w:spacing w:before="0" w:beforeLines="0" w:after="0" w:afterLines="0"/>
    </w:pPr>
  </w:style>
  <w:style w:type="paragraph" w:customStyle="1" w:styleId="324">
    <w:name w:val="术语定义一级条标题"/>
    <w:basedOn w:val="260"/>
    <w:next w:val="258"/>
    <w:qFormat/>
    <w:uiPriority w:val="0"/>
    <w:pPr>
      <w:spacing w:before="0" w:beforeLines="0" w:after="0" w:afterLines="0"/>
    </w:pPr>
  </w:style>
  <w:style w:type="paragraph" w:customStyle="1" w:styleId="325">
    <w:name w:val="条文说明"/>
    <w:basedOn w:val="316"/>
    <w:qFormat/>
    <w:uiPriority w:val="0"/>
  </w:style>
  <w:style w:type="paragraph" w:customStyle="1" w:styleId="326">
    <w:name w:val="列项·"/>
    <w:qFormat/>
    <w:uiPriority w:val="0"/>
    <w:pPr>
      <w:numPr>
        <w:ilvl w:val="0"/>
        <w:numId w:val="26"/>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27">
    <w:name w:val="二级无标题条"/>
    <w:basedOn w:val="261"/>
    <w:qFormat/>
    <w:uiPriority w:val="0"/>
    <w:pPr>
      <w:spacing w:before="0" w:beforeLines="0" w:after="0" w:afterLines="0"/>
    </w:pPr>
    <w:rPr>
      <w:rFonts w:asciiTheme="majorEastAsia" w:eastAsiaTheme="majorEastAsia"/>
    </w:rPr>
  </w:style>
  <w:style w:type="paragraph" w:customStyle="1" w:styleId="328">
    <w:name w:val="三级无标题条"/>
    <w:basedOn w:val="290"/>
    <w:qFormat/>
    <w:uiPriority w:val="0"/>
    <w:pPr>
      <w:spacing w:before="0" w:beforeLines="0" w:after="0" w:afterLines="0"/>
    </w:pPr>
    <w:rPr>
      <w:rFonts w:asciiTheme="majorEastAsia" w:eastAsiaTheme="majorEastAsia"/>
    </w:rPr>
  </w:style>
  <w:style w:type="paragraph" w:customStyle="1" w:styleId="329">
    <w:name w:val="四级无标题条"/>
    <w:basedOn w:val="295"/>
    <w:qFormat/>
    <w:uiPriority w:val="0"/>
    <w:pPr>
      <w:spacing w:before="0" w:beforeLines="0" w:after="0" w:afterLines="0"/>
    </w:pPr>
    <w:rPr>
      <w:rFonts w:asciiTheme="majorEastAsia" w:eastAsiaTheme="majorEastAsia"/>
    </w:rPr>
  </w:style>
  <w:style w:type="paragraph" w:customStyle="1" w:styleId="330">
    <w:name w:val="五级无标题条"/>
    <w:basedOn w:val="300"/>
    <w:qFormat/>
    <w:uiPriority w:val="0"/>
    <w:pPr>
      <w:spacing w:before="0" w:beforeLines="0" w:after="0" w:afterLines="0"/>
    </w:pPr>
    <w:rPr>
      <w:rFonts w:asciiTheme="majorEastAsia" w:eastAsiaTheme="majorEastAsia"/>
    </w:rPr>
  </w:style>
  <w:style w:type="paragraph" w:customStyle="1" w:styleId="331">
    <w:name w:val="一级无标题条"/>
    <w:basedOn w:val="260"/>
    <w:qFormat/>
    <w:uiPriority w:val="0"/>
    <w:pPr>
      <w:spacing w:before="0" w:beforeLines="0" w:after="0" w:afterLines="0"/>
    </w:pPr>
    <w:rPr>
      <w:rFonts w:asciiTheme="majorEastAsia" w:eastAsiaTheme="majorEastAsia"/>
    </w:rPr>
  </w:style>
  <w:style w:type="character" w:customStyle="1" w:styleId="332">
    <w:name w:val="条文脚注 Char"/>
    <w:basedOn w:val="333"/>
    <w:link w:val="296"/>
    <w:qFormat/>
    <w:uiPriority w:val="0"/>
    <w:rPr>
      <w:rFonts w:ascii="宋体"/>
      <w:kern w:val="2"/>
      <w:sz w:val="18"/>
      <w:szCs w:val="18"/>
    </w:rPr>
  </w:style>
  <w:style w:type="character" w:customStyle="1" w:styleId="333">
    <w:name w:val="正文文本 字符"/>
    <w:basedOn w:val="231"/>
    <w:link w:val="40"/>
    <w:semiHidden/>
    <w:qFormat/>
    <w:uiPriority w:val="99"/>
    <w:rPr>
      <w:kern w:val="2"/>
      <w:sz w:val="21"/>
      <w:szCs w:val="24"/>
    </w:rPr>
  </w:style>
  <w:style w:type="paragraph" w:customStyle="1" w:styleId="334">
    <w:name w:val="ICS"/>
    <w:basedOn w:val="273"/>
    <w:qFormat/>
    <w:uiPriority w:val="0"/>
    <w:pPr>
      <w:jc w:val="left"/>
    </w:pPr>
    <w:rPr>
      <w:rFonts w:ascii="黑体" w:eastAsia="黑体"/>
      <w:sz w:val="21"/>
    </w:rPr>
  </w:style>
  <w:style w:type="paragraph" w:customStyle="1" w:styleId="335">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36">
    <w:name w:val="发布"/>
    <w:basedOn w:val="40"/>
    <w:qFormat/>
    <w:uiPriority w:val="0"/>
    <w:pPr>
      <w:spacing w:after="0" w:line="280" w:lineRule="exact"/>
      <w:ind w:left="284"/>
    </w:pPr>
    <w:rPr>
      <w:rFonts w:ascii="黑体" w:eastAsia="黑体"/>
      <w:kern w:val="3"/>
      <w:sz w:val="28"/>
    </w:rPr>
  </w:style>
  <w:style w:type="paragraph" w:customStyle="1" w:styleId="337">
    <w:name w:val="标准称谓DB"/>
    <w:next w:val="1"/>
    <w:link w:val="338"/>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character" w:customStyle="1" w:styleId="338">
    <w:name w:val="标准称谓DB Char"/>
    <w:basedOn w:val="231"/>
    <w:link w:val="337"/>
    <w:qFormat/>
    <w:uiPriority w:val="0"/>
    <w:rPr>
      <w:rFonts w:ascii="Britannic Bold" w:hAnsi="Britannic Bold" w:eastAsia="黑体"/>
      <w:bCs/>
      <w:w w:val="135"/>
      <w:sz w:val="44"/>
    </w:rPr>
  </w:style>
  <w:style w:type="paragraph" w:customStyle="1" w:styleId="339">
    <w:name w:val="标准称谓QB"/>
    <w:next w:val="1"/>
    <w:link w:val="340"/>
    <w:qFormat/>
    <w:uiPriority w:val="0"/>
    <w:pPr>
      <w:widowControl w:val="0"/>
      <w:kinsoku w:val="0"/>
      <w:overflowPunct w:val="0"/>
      <w:autoSpaceDE w:val="0"/>
      <w:autoSpaceDN w:val="0"/>
      <w:spacing w:line="0" w:lineRule="atLeast"/>
      <w:jc w:val="distribute"/>
    </w:pPr>
    <w:rPr>
      <w:rFonts w:ascii="Arial Black" w:hAnsi="Arial Black" w:eastAsia="黑体" w:cs="Times New Roman"/>
      <w:bCs/>
      <w:w w:val="135"/>
      <w:sz w:val="44"/>
      <w:lang w:val="en-US" w:eastAsia="zh-CN" w:bidi="ar-SA"/>
    </w:rPr>
  </w:style>
  <w:style w:type="character" w:customStyle="1" w:styleId="340">
    <w:name w:val="标准称谓QB Char"/>
    <w:basedOn w:val="231"/>
    <w:link w:val="339"/>
    <w:qFormat/>
    <w:uiPriority w:val="0"/>
    <w:rPr>
      <w:rFonts w:ascii="Arial Black" w:hAnsi="Arial Black" w:eastAsia="黑体"/>
      <w:bCs/>
      <w:w w:val="135"/>
      <w:sz w:val="44"/>
    </w:rPr>
  </w:style>
  <w:style w:type="paragraph" w:customStyle="1" w:styleId="341">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2">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43">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344">
    <w:name w:val="标准标志DB"/>
    <w:next w:val="1"/>
    <w:qFormat/>
    <w:uiPriority w:val="0"/>
    <w:pPr>
      <w:shd w:val="solid" w:color="FFFFFF" w:fill="FFFFFF"/>
      <w:spacing w:line="0" w:lineRule="atLeast"/>
      <w:jc w:val="right"/>
    </w:pPr>
    <w:rPr>
      <w:rFonts w:ascii="Times New Roman" w:hAnsi="Britannic Bold" w:eastAsia="Times New Roman" w:cs="Times New Roman"/>
      <w:b/>
      <w:w w:val="110"/>
      <w:kern w:val="2"/>
      <w:sz w:val="96"/>
      <w:lang w:val="en-US" w:eastAsia="zh-CN" w:bidi="ar-SA"/>
    </w:rPr>
  </w:style>
  <w:style w:type="paragraph" w:customStyle="1" w:styleId="345">
    <w:name w:val="标准标志QB"/>
    <w:next w:val="1"/>
    <w:qFormat/>
    <w:uiPriority w:val="0"/>
    <w:pPr>
      <w:shd w:val="solid" w:color="FFFFFF" w:fill="FFFFFF"/>
      <w:spacing w:line="0" w:lineRule="atLeast"/>
      <w:jc w:val="right"/>
    </w:pPr>
    <w:rPr>
      <w:rFonts w:ascii="Arial Black" w:hAnsi="Britannic Bold" w:eastAsia="Times New Roman" w:cs="Times New Roman"/>
      <w:b/>
      <w:w w:val="110"/>
      <w:kern w:val="2"/>
      <w:sz w:val="113"/>
      <w:lang w:val="en-US" w:eastAsia="zh-CN" w:bidi="ar-SA"/>
    </w:rPr>
  </w:style>
  <w:style w:type="paragraph" w:customStyle="1" w:styleId="346">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47">
    <w:name w:val="引言二级条标题"/>
    <w:basedOn w:val="306"/>
    <w:next w:val="258"/>
    <w:qFormat/>
    <w:uiPriority w:val="0"/>
    <w:pPr>
      <w:numPr>
        <w:ilvl w:val="1"/>
      </w:numPr>
      <w:spacing w:before="156" w:after="156"/>
    </w:pPr>
    <w:rPr>
      <w:rFonts w:ascii="黑体"/>
    </w:rPr>
  </w:style>
  <w:style w:type="paragraph" w:customStyle="1" w:styleId="348">
    <w:name w:val="示例X"/>
    <w:basedOn w:val="258"/>
    <w:next w:val="293"/>
    <w:qFormat/>
    <w:uiPriority w:val="0"/>
    <w:rPr>
      <w:sz w:val="18"/>
    </w:rPr>
  </w:style>
  <w:style w:type="paragraph" w:customStyle="1" w:styleId="349">
    <w:name w:val="附录表标号"/>
    <w:basedOn w:val="1"/>
    <w:next w:val="258"/>
    <w:qFormat/>
    <w:uiPriority w:val="0"/>
    <w:pPr>
      <w:numPr>
        <w:ilvl w:val="0"/>
        <w:numId w:val="13"/>
      </w:numPr>
      <w:snapToGrid w:val="0"/>
      <w:spacing w:line="14" w:lineRule="exact"/>
      <w:jc w:val="center"/>
    </w:pPr>
    <w:rPr>
      <w:color w:val="FFFFFF"/>
    </w:rPr>
  </w:style>
  <w:style w:type="paragraph" w:customStyle="1" w:styleId="350">
    <w:name w:val="附录图标号"/>
    <w:basedOn w:val="1"/>
    <w:next w:val="258"/>
    <w:qFormat/>
    <w:uiPriority w:val="0"/>
    <w:pPr>
      <w:numPr>
        <w:ilvl w:val="0"/>
        <w:numId w:val="14"/>
      </w:numPr>
      <w:snapToGrid w:val="0"/>
      <w:spacing w:line="14" w:lineRule="exact"/>
      <w:jc w:val="center"/>
    </w:pPr>
    <w:rPr>
      <w:color w:val="FFFFFF"/>
    </w:rPr>
  </w:style>
  <w:style w:type="paragraph" w:customStyle="1" w:styleId="351">
    <w:name w:val="重要提示"/>
    <w:basedOn w:val="258"/>
    <w:next w:val="258"/>
    <w:qFormat/>
    <w:uiPriority w:val="0"/>
    <w:rPr>
      <w:rFonts w:eastAsia="黑体"/>
    </w:rPr>
  </w:style>
  <w:style w:type="paragraph" w:customStyle="1" w:styleId="35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53">
    <w:name w:val="TOC 标题1"/>
    <w:basedOn w:val="3"/>
    <w:next w:val="1"/>
    <w:semiHidden/>
    <w:unhideWhenUsed/>
    <w:qFormat/>
    <w:uiPriority w:val="39"/>
    <w:pPr>
      <w:outlineLvl w:val="9"/>
    </w:pPr>
  </w:style>
  <w:style w:type="character" w:customStyle="1" w:styleId="354">
    <w:name w:val="不明显参考1"/>
    <w:basedOn w:val="231"/>
    <w:qFormat/>
    <w:uiPriority w:val="31"/>
    <w:rPr>
      <w:smallCaps/>
      <w:color w:val="595959" w:themeColor="text1" w:themeTint="A6"/>
      <w14:textFill>
        <w14:solidFill>
          <w14:schemeClr w14:val="tx1">
            <w14:lumMod w14:val="65000"/>
            <w14:lumOff w14:val="35000"/>
          </w14:schemeClr>
        </w14:solidFill>
      </w14:textFill>
    </w:rPr>
  </w:style>
  <w:style w:type="character" w:customStyle="1" w:styleId="355">
    <w:name w:val="不明显强调1"/>
    <w:basedOn w:val="231"/>
    <w:qFormat/>
    <w:uiPriority w:val="19"/>
    <w:rPr>
      <w:i/>
      <w:iCs/>
      <w:color w:val="404040" w:themeColor="text1" w:themeTint="BF"/>
      <w14:textFill>
        <w14:solidFill>
          <w14:schemeClr w14:val="tx1">
            <w14:lumMod w14:val="75000"/>
            <w14:lumOff w14:val="25000"/>
          </w14:schemeClr>
        </w14:solidFill>
      </w14:textFill>
    </w:rPr>
  </w:style>
  <w:style w:type="character" w:customStyle="1" w:styleId="356">
    <w:name w:val="称呼 字符"/>
    <w:basedOn w:val="231"/>
    <w:link w:val="36"/>
    <w:semiHidden/>
    <w:qFormat/>
    <w:uiPriority w:val="99"/>
    <w:rPr>
      <w:kern w:val="2"/>
      <w:sz w:val="21"/>
      <w:szCs w:val="24"/>
    </w:rPr>
  </w:style>
  <w:style w:type="character" w:customStyle="1" w:styleId="357">
    <w:name w:val="纯文本 字符"/>
    <w:basedOn w:val="231"/>
    <w:link w:val="49"/>
    <w:semiHidden/>
    <w:qFormat/>
    <w:uiPriority w:val="99"/>
    <w:rPr>
      <w:rFonts w:ascii="宋体" w:hAnsi="Courier New" w:cs="Courier New"/>
      <w:kern w:val="2"/>
      <w:sz w:val="21"/>
      <w:szCs w:val="21"/>
    </w:rPr>
  </w:style>
  <w:style w:type="character" w:customStyle="1" w:styleId="358">
    <w:name w:val="电子邮件签名 字符"/>
    <w:basedOn w:val="231"/>
    <w:link w:val="25"/>
    <w:semiHidden/>
    <w:qFormat/>
    <w:uiPriority w:val="99"/>
    <w:rPr>
      <w:kern w:val="2"/>
      <w:sz w:val="21"/>
      <w:szCs w:val="24"/>
    </w:rPr>
  </w:style>
  <w:style w:type="character" w:customStyle="1" w:styleId="359">
    <w:name w:val="副标题 字符"/>
    <w:basedOn w:val="231"/>
    <w:link w:val="66"/>
    <w:qFormat/>
    <w:uiPriority w:val="11"/>
    <w:rPr>
      <w:rFonts w:asciiTheme="majorHAnsi" w:hAnsiTheme="majorHAnsi" w:cstheme="majorBidi"/>
      <w:b/>
      <w:bCs/>
      <w:kern w:val="28"/>
      <w:sz w:val="32"/>
      <w:szCs w:val="32"/>
    </w:rPr>
  </w:style>
  <w:style w:type="character" w:customStyle="1" w:styleId="360">
    <w:name w:val="宏文本 字符"/>
    <w:basedOn w:val="231"/>
    <w:link w:val="2"/>
    <w:semiHidden/>
    <w:qFormat/>
    <w:uiPriority w:val="99"/>
    <w:rPr>
      <w:rFonts w:ascii="Courier New" w:hAnsi="Courier New" w:cs="Courier New"/>
      <w:kern w:val="2"/>
      <w:sz w:val="24"/>
      <w:szCs w:val="24"/>
    </w:rPr>
  </w:style>
  <w:style w:type="character" w:customStyle="1" w:styleId="361">
    <w:name w:val="结束语 字符"/>
    <w:basedOn w:val="231"/>
    <w:link w:val="38"/>
    <w:semiHidden/>
    <w:qFormat/>
    <w:uiPriority w:val="99"/>
    <w:rPr>
      <w:kern w:val="2"/>
      <w:sz w:val="21"/>
      <w:szCs w:val="24"/>
    </w:rPr>
  </w:style>
  <w:style w:type="paragraph" w:styleId="362">
    <w:name w:val="List Paragraph"/>
    <w:basedOn w:val="1"/>
    <w:qFormat/>
    <w:uiPriority w:val="34"/>
    <w:pPr>
      <w:ind w:firstLine="420" w:firstLineChars="200"/>
    </w:pPr>
  </w:style>
  <w:style w:type="character" w:customStyle="1" w:styleId="363">
    <w:name w:val="明显参考1"/>
    <w:basedOn w:val="231"/>
    <w:qFormat/>
    <w:uiPriority w:val="32"/>
    <w:rPr>
      <w:b/>
      <w:bCs/>
      <w:smallCaps/>
      <w:color w:val="5B9BD5" w:themeColor="accent1"/>
      <w:spacing w:val="5"/>
      <w14:textFill>
        <w14:solidFill>
          <w14:schemeClr w14:val="accent1"/>
        </w14:solidFill>
      </w14:textFill>
    </w:rPr>
  </w:style>
  <w:style w:type="character" w:customStyle="1" w:styleId="364">
    <w:name w:val="明显强调1"/>
    <w:basedOn w:val="231"/>
    <w:qFormat/>
    <w:uiPriority w:val="21"/>
    <w:rPr>
      <w:i/>
      <w:iCs/>
      <w:color w:val="5B9BD5" w:themeColor="accent1"/>
      <w14:textFill>
        <w14:solidFill>
          <w14:schemeClr w14:val="accent1"/>
        </w14:solidFill>
      </w14:textFill>
    </w:rPr>
  </w:style>
  <w:style w:type="paragraph" w:styleId="365">
    <w:name w:val="Intense Quote"/>
    <w:basedOn w:val="1"/>
    <w:next w:val="1"/>
    <w:link w:val="366"/>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366">
    <w:name w:val="明显引用 字符"/>
    <w:basedOn w:val="231"/>
    <w:link w:val="365"/>
    <w:qFormat/>
    <w:uiPriority w:val="30"/>
    <w:rPr>
      <w:i/>
      <w:iCs/>
      <w:color w:val="5B9BD5" w:themeColor="accent1"/>
      <w:kern w:val="2"/>
      <w:sz w:val="21"/>
      <w:szCs w:val="24"/>
      <w14:textFill>
        <w14:solidFill>
          <w14:schemeClr w14:val="accent1"/>
        </w14:solidFill>
      </w14:textFill>
    </w:rPr>
  </w:style>
  <w:style w:type="character" w:customStyle="1" w:styleId="367">
    <w:name w:val="批注框文本 字符"/>
    <w:basedOn w:val="231"/>
    <w:link w:val="58"/>
    <w:semiHidden/>
    <w:qFormat/>
    <w:uiPriority w:val="99"/>
    <w:rPr>
      <w:kern w:val="2"/>
      <w:sz w:val="18"/>
      <w:szCs w:val="18"/>
    </w:rPr>
  </w:style>
  <w:style w:type="character" w:customStyle="1" w:styleId="368">
    <w:name w:val="批注文字 字符"/>
    <w:basedOn w:val="231"/>
    <w:link w:val="34"/>
    <w:semiHidden/>
    <w:qFormat/>
    <w:uiPriority w:val="99"/>
    <w:rPr>
      <w:kern w:val="2"/>
      <w:sz w:val="21"/>
      <w:szCs w:val="24"/>
    </w:rPr>
  </w:style>
  <w:style w:type="character" w:customStyle="1" w:styleId="369">
    <w:name w:val="批注主题 字符"/>
    <w:basedOn w:val="368"/>
    <w:link w:val="85"/>
    <w:semiHidden/>
    <w:qFormat/>
    <w:uiPriority w:val="99"/>
    <w:rPr>
      <w:b/>
      <w:bCs/>
      <w:kern w:val="2"/>
      <w:sz w:val="21"/>
      <w:szCs w:val="24"/>
    </w:rPr>
  </w:style>
  <w:style w:type="character" w:customStyle="1" w:styleId="370">
    <w:name w:val="签名 字符"/>
    <w:basedOn w:val="231"/>
    <w:link w:val="62"/>
    <w:semiHidden/>
    <w:qFormat/>
    <w:uiPriority w:val="99"/>
    <w:rPr>
      <w:kern w:val="2"/>
      <w:sz w:val="21"/>
      <w:szCs w:val="24"/>
    </w:rPr>
  </w:style>
  <w:style w:type="table" w:customStyle="1" w:styleId="371">
    <w:name w:val="清单表 1 浅色1"/>
    <w:basedOn w:val="88"/>
    <w:qFormat/>
    <w:uiPriority w:val="46"/>
    <w:tblStylePr w:type="firstRow">
      <w:rPr>
        <w:b/>
        <w:bCs/>
      </w:rPr>
      <w:tcPr>
        <w:tcBorders>
          <w:bottom w:val="single" w:color="666666" w:themeColor="text1" w:themeTint="99" w:sz="4" w:space="0"/>
        </w:tcBorders>
      </w:tcPr>
    </w:tblStylePr>
    <w:tblStylePr w:type="lastRow">
      <w:rPr>
        <w:b/>
        <w:bCs/>
      </w:rPr>
      <w:tcPr>
        <w:tcBorders>
          <w:top w:val="sing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2">
    <w:name w:val="清单表 1 浅色 - 着色 11"/>
    <w:basedOn w:val="88"/>
    <w:qFormat/>
    <w:uiPriority w:val="46"/>
    <w:tblStylePr w:type="firstRow">
      <w:rPr>
        <w:b/>
        <w:bCs/>
      </w:rPr>
      <w:tcPr>
        <w:tcBorders>
          <w:bottom w:val="single" w:color="9CC2E5" w:themeColor="accent1" w:themeTint="99" w:sz="4" w:space="0"/>
        </w:tcBorders>
      </w:tcPr>
    </w:tblStylePr>
    <w:tblStylePr w:type="lastRow">
      <w:rPr>
        <w:b/>
        <w:bCs/>
      </w:rPr>
      <w:tcPr>
        <w:tcBorders>
          <w:top w:val="sing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73">
    <w:name w:val="清单表 1 浅色 - 着色 21"/>
    <w:basedOn w:val="88"/>
    <w:qFormat/>
    <w:uiPriority w:val="46"/>
    <w:tblStylePr w:type="firstRow">
      <w:rPr>
        <w:b/>
        <w:bCs/>
      </w:rPr>
      <w:tcPr>
        <w:tcBorders>
          <w:bottom w:val="single" w:color="F4B083" w:themeColor="accent2" w:themeTint="99" w:sz="4" w:space="0"/>
        </w:tcBorders>
      </w:tcPr>
    </w:tblStylePr>
    <w:tblStylePr w:type="lastRow">
      <w:rPr>
        <w:b/>
        <w:bCs/>
      </w:rPr>
      <w:tcPr>
        <w:tcBorders>
          <w:top w:val="sing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74">
    <w:name w:val="清单表 1 浅色 - 着色 31"/>
    <w:basedOn w:val="88"/>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75">
    <w:name w:val="清单表 1 浅色 - 着色 41"/>
    <w:basedOn w:val="88"/>
    <w:qFormat/>
    <w:uiPriority w:val="46"/>
    <w:tblStylePr w:type="firstRow">
      <w:rPr>
        <w:b/>
        <w:bCs/>
      </w:rPr>
      <w:tcPr>
        <w:tcBorders>
          <w:bottom w:val="single" w:color="FFD965" w:themeColor="accent4" w:themeTint="99" w:sz="4" w:space="0"/>
        </w:tcBorders>
      </w:tcPr>
    </w:tblStylePr>
    <w:tblStylePr w:type="lastRow">
      <w:rPr>
        <w:b/>
        <w:bCs/>
      </w:rPr>
      <w:tcPr>
        <w:tcBorders>
          <w:top w:val="sing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76">
    <w:name w:val="清单表 1 浅色 - 着色 51"/>
    <w:basedOn w:val="88"/>
    <w:qFormat/>
    <w:uiPriority w:val="46"/>
    <w:tblStylePr w:type="firstRow">
      <w:rPr>
        <w:b/>
        <w:bCs/>
      </w:rPr>
      <w:tcPr>
        <w:tcBorders>
          <w:bottom w:val="single" w:color="8EAADB" w:themeColor="accent5" w:themeTint="99" w:sz="4" w:space="0"/>
        </w:tcBorders>
      </w:tcPr>
    </w:tblStylePr>
    <w:tblStylePr w:type="lastRow">
      <w:rPr>
        <w:b/>
        <w:bCs/>
      </w:rPr>
      <w:tcPr>
        <w:tcBorders>
          <w:top w:val="sing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77">
    <w:name w:val="清单表 1 浅色 - 着色 61"/>
    <w:basedOn w:val="88"/>
    <w:qFormat/>
    <w:uiPriority w:val="46"/>
    <w:tblStylePr w:type="firstRow">
      <w:rPr>
        <w:b/>
        <w:bCs/>
      </w:rPr>
      <w:tcPr>
        <w:tcBorders>
          <w:bottom w:val="single" w:color="A8D08D" w:themeColor="accent6" w:themeTint="99" w:sz="4" w:space="0"/>
        </w:tcBorders>
      </w:tcPr>
    </w:tblStylePr>
    <w:tblStylePr w:type="lastRow">
      <w:rPr>
        <w:b/>
        <w:bCs/>
      </w:rPr>
      <w:tcPr>
        <w:tcBorders>
          <w:top w:val="sing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78">
    <w:name w:val="清单表 21"/>
    <w:basedOn w:val="88"/>
    <w:qFormat/>
    <w:uiPriority w:val="47"/>
    <w:tblPr>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79">
    <w:name w:val="清单表 2 - 着色 11"/>
    <w:basedOn w:val="88"/>
    <w:qFormat/>
    <w:uiPriority w:val="47"/>
    <w:tblPr>
      <w:tblBorders>
        <w:top w:val="single" w:color="9CC2E5" w:themeColor="accent1" w:themeTint="99" w:sz="4" w:space="0"/>
        <w:bottom w:val="single" w:color="9CC2E5" w:themeColor="accent1" w:themeTint="99" w:sz="4" w:space="0"/>
        <w:insideH w:val="single" w:color="9CC2E5"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80">
    <w:name w:val="清单表 2 - 着色 21"/>
    <w:basedOn w:val="88"/>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81">
    <w:name w:val="清单表 2 - 着色 31"/>
    <w:basedOn w:val="88"/>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82">
    <w:name w:val="清单表 2 - 着色 41"/>
    <w:basedOn w:val="88"/>
    <w:qFormat/>
    <w:uiPriority w:val="47"/>
    <w:tblPr>
      <w:tblBorders>
        <w:top w:val="single" w:color="FFD965" w:themeColor="accent4" w:themeTint="99" w:sz="4" w:space="0"/>
        <w:bottom w:val="single" w:color="FFD965" w:themeColor="accent4" w:themeTint="99" w:sz="4" w:space="0"/>
        <w:insideH w:val="single" w:color="FFD965"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83">
    <w:name w:val="清单表 2 - 着色 51"/>
    <w:basedOn w:val="88"/>
    <w:qFormat/>
    <w:uiPriority w:val="47"/>
    <w:tblPr>
      <w:tblBorders>
        <w:top w:val="single" w:color="8EAADB" w:themeColor="accent5" w:themeTint="99" w:sz="4" w:space="0"/>
        <w:bottom w:val="single" w:color="8EAADB" w:themeColor="accent5" w:themeTint="99" w:sz="4" w:space="0"/>
        <w:insideH w:val="single" w:color="8EAADB"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84">
    <w:name w:val="清单表 2 - 着色 61"/>
    <w:basedOn w:val="88"/>
    <w:qFormat/>
    <w:uiPriority w:val="47"/>
    <w:tblPr>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85">
    <w:name w:val="清单表 31"/>
    <w:basedOn w:val="88"/>
    <w:qFormat/>
    <w:uiPriority w:val="48"/>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14:textFill>
          <w14:solidFill>
            <w14:schemeClr w14:val="bg1"/>
          </w14:solidFill>
        </w14:textFill>
      </w:rPr>
      <w:tcPr>
        <w:shd w:val="clear" w:color="auto" w:fill="000000" w:themeFill="text1"/>
      </w:tcPr>
    </w:tblStylePr>
    <w:tblStylePr w:type="lastRow">
      <w:rPr>
        <w:b/>
        <w:bCs/>
      </w:rPr>
      <w:tcPr>
        <w:tcBorders>
          <w:top w:val="double" w:color="000000" w:themeColor="tex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000000" w:themeColor="text1" w:sz="4" w:space="0"/>
          <w:left w:val="nil"/>
        </w:tcBorders>
      </w:tcPr>
    </w:tblStylePr>
    <w:tblStylePr w:type="swCell">
      <w:tcPr>
        <w:tcBorders>
          <w:top w:val="double" w:color="000000" w:themeColor="text1" w:sz="4" w:space="0"/>
          <w:right w:val="nil"/>
        </w:tcBorders>
      </w:tcPr>
    </w:tblStylePr>
  </w:style>
  <w:style w:type="table" w:customStyle="1" w:styleId="386">
    <w:name w:val="清单表 3 - 着色 11"/>
    <w:basedOn w:val="88"/>
    <w:qFormat/>
    <w:uiPriority w:val="48"/>
    <w:tblPr>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bCs/>
        <w:color w:val="FFFFFF" w:themeColor="background1"/>
        <w14:textFill>
          <w14:solidFill>
            <w14:schemeClr w14:val="bg1"/>
          </w14:solidFill>
        </w14:textFill>
      </w:rPr>
      <w:tcPr>
        <w:shd w:val="clear" w:color="auto" w:fill="5B9BD5" w:themeFill="accent1"/>
      </w:tcPr>
    </w:tblStylePr>
    <w:tblStylePr w:type="lastRow">
      <w:rPr>
        <w:b/>
        <w:bCs/>
      </w:rPr>
      <w:tcPr>
        <w:tcBorders>
          <w:top w:val="double" w:color="5B9BD5" w:themeColor="accent1"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5B9BD5" w:themeColor="accent1" w:sz="4" w:space="0"/>
          <w:right w:val="single" w:color="5B9BD5" w:themeColor="accent1" w:sz="4" w:space="0"/>
        </w:tcBorders>
      </w:tcPr>
    </w:tblStylePr>
    <w:tblStylePr w:type="band1Horz">
      <w:tcPr>
        <w:tcBorders>
          <w:top w:val="single" w:color="5B9BD5" w:themeColor="accent1" w:sz="4" w:space="0"/>
          <w:bottom w:val="single" w:color="5B9BD5" w:themeColor="accent1"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5B9BD5" w:themeColor="accent1" w:sz="4" w:space="0"/>
          <w:left w:val="nil"/>
        </w:tcBorders>
      </w:tcPr>
    </w:tblStylePr>
    <w:tblStylePr w:type="swCell">
      <w:tcPr>
        <w:tcBorders>
          <w:top w:val="double" w:color="5B9BD5" w:themeColor="accent1" w:sz="4" w:space="0"/>
          <w:right w:val="nil"/>
        </w:tcBorders>
      </w:tcPr>
    </w:tblStylePr>
  </w:style>
  <w:style w:type="table" w:customStyle="1" w:styleId="387">
    <w:name w:val="清单表 3 - 着色 21"/>
    <w:basedOn w:val="88"/>
    <w:qFormat/>
    <w:uiPriority w:val="48"/>
    <w:tblPr>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14:textFill>
          <w14:solidFill>
            <w14:schemeClr w14:val="bg1"/>
          </w14:solidFill>
        </w14:textFill>
      </w:rPr>
      <w:tcPr>
        <w:shd w:val="clear" w:color="auto" w:fill="ED7D31" w:themeFill="accent2"/>
      </w:tcPr>
    </w:tblStylePr>
    <w:tblStylePr w:type="lastRow">
      <w:rPr>
        <w:b/>
        <w:bCs/>
      </w:rPr>
      <w:tcPr>
        <w:tcBorders>
          <w:top w:val="double" w:color="ED7D31" w:themeColor="accent2"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ED7D31" w:themeColor="accent2" w:sz="4" w:space="0"/>
          <w:right w:val="single" w:color="ED7D31" w:themeColor="accent2" w:sz="4" w:space="0"/>
        </w:tcBorders>
      </w:tcPr>
    </w:tblStylePr>
    <w:tblStylePr w:type="band1Horz">
      <w:tcPr>
        <w:tcBorders>
          <w:top w:val="single" w:color="ED7D31" w:themeColor="accent2" w:sz="4" w:space="0"/>
          <w:bottom w:val="single" w:color="ED7D31" w:themeColor="accent2"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ED7D31" w:themeColor="accent2" w:sz="4" w:space="0"/>
          <w:left w:val="nil"/>
        </w:tcBorders>
      </w:tcPr>
    </w:tblStylePr>
    <w:tblStylePr w:type="swCell">
      <w:tcPr>
        <w:tcBorders>
          <w:top w:val="double" w:color="ED7D31" w:themeColor="accent2" w:sz="4" w:space="0"/>
          <w:right w:val="nil"/>
        </w:tcBorders>
      </w:tcPr>
    </w:tblStylePr>
  </w:style>
  <w:style w:type="table" w:customStyle="1" w:styleId="388">
    <w:name w:val="清单表 3 - 着色 31"/>
    <w:basedOn w:val="88"/>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389">
    <w:name w:val="清单表 3 - 着色 41"/>
    <w:basedOn w:val="88"/>
    <w:qFormat/>
    <w:uiPriority w:val="48"/>
    <w:tblPr>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14:textFill>
          <w14:solidFill>
            <w14:schemeClr w14:val="bg1"/>
          </w14:solidFill>
        </w14:textFill>
      </w:rPr>
      <w:tcPr>
        <w:shd w:val="clear" w:color="auto" w:fill="FFC000" w:themeFill="accent4"/>
      </w:tcPr>
    </w:tblStylePr>
    <w:tblStylePr w:type="lastRow">
      <w:rPr>
        <w:b/>
        <w:bCs/>
      </w:rPr>
      <w:tcPr>
        <w:tcBorders>
          <w:top w:val="double" w:color="FFC000" w:themeColor="accent4"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FFC000" w:themeColor="accent4" w:sz="4" w:space="0"/>
          <w:right w:val="single" w:color="FFC000" w:themeColor="accent4" w:sz="4" w:space="0"/>
        </w:tcBorders>
      </w:tcPr>
    </w:tblStylePr>
    <w:tblStylePr w:type="band1Horz">
      <w:tcPr>
        <w:tcBorders>
          <w:top w:val="single" w:color="FFC000" w:themeColor="accent4" w:sz="4" w:space="0"/>
          <w:bottom w:val="single" w:color="FFC000" w:themeColor="accent4"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FFC000" w:themeColor="accent4" w:sz="4" w:space="0"/>
          <w:left w:val="nil"/>
        </w:tcBorders>
      </w:tcPr>
    </w:tblStylePr>
    <w:tblStylePr w:type="swCell">
      <w:tcPr>
        <w:tcBorders>
          <w:top w:val="double" w:color="FFC000" w:themeColor="accent4" w:sz="4" w:space="0"/>
          <w:right w:val="nil"/>
        </w:tcBorders>
      </w:tcPr>
    </w:tblStylePr>
  </w:style>
  <w:style w:type="table" w:customStyle="1" w:styleId="390">
    <w:name w:val="清单表 3 - 着色 51"/>
    <w:basedOn w:val="88"/>
    <w:qFormat/>
    <w:uiPriority w:val="48"/>
    <w:tblPr>
      <w:tblBorders>
        <w:top w:val="single" w:color="4472C4" w:themeColor="accent5" w:sz="4" w:space="0"/>
        <w:left w:val="single" w:color="4472C4" w:themeColor="accent5" w:sz="4" w:space="0"/>
        <w:bottom w:val="single" w:color="4472C4" w:themeColor="accent5" w:sz="4" w:space="0"/>
        <w:right w:val="single" w:color="4472C4" w:themeColor="accent5" w:sz="4" w:space="0"/>
      </w:tblBorders>
    </w:tblPr>
    <w:tblStylePr w:type="firstRow">
      <w:rPr>
        <w:b/>
        <w:bCs/>
        <w:color w:val="FFFFFF" w:themeColor="background1"/>
        <w14:textFill>
          <w14:solidFill>
            <w14:schemeClr w14:val="bg1"/>
          </w14:solidFill>
        </w14:textFill>
      </w:rPr>
      <w:tcPr>
        <w:shd w:val="clear" w:color="auto" w:fill="4472C4" w:themeFill="accent5"/>
      </w:tcPr>
    </w:tblStylePr>
    <w:tblStylePr w:type="lastRow">
      <w:rPr>
        <w:b/>
        <w:bCs/>
      </w:rPr>
      <w:tcPr>
        <w:tcBorders>
          <w:top w:val="double" w:color="4472C4" w:themeColor="accent5"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4472C4" w:themeColor="accent5" w:sz="4" w:space="0"/>
          <w:right w:val="single" w:color="4472C4" w:themeColor="accent5" w:sz="4" w:space="0"/>
        </w:tcBorders>
      </w:tcPr>
    </w:tblStylePr>
    <w:tblStylePr w:type="band1Horz">
      <w:tcPr>
        <w:tcBorders>
          <w:top w:val="single" w:color="4472C4" w:themeColor="accent5" w:sz="4" w:space="0"/>
          <w:bottom w:val="single" w:color="4472C4" w:themeColor="accent5"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4472C4" w:themeColor="accent5" w:sz="4" w:space="0"/>
          <w:left w:val="nil"/>
        </w:tcBorders>
      </w:tcPr>
    </w:tblStylePr>
    <w:tblStylePr w:type="swCell">
      <w:tcPr>
        <w:tcBorders>
          <w:top w:val="double" w:color="4472C4" w:themeColor="accent5" w:sz="4" w:space="0"/>
          <w:right w:val="nil"/>
        </w:tcBorders>
      </w:tcPr>
    </w:tblStylePr>
  </w:style>
  <w:style w:type="table" w:customStyle="1" w:styleId="391">
    <w:name w:val="清单表 3 - 着色 61"/>
    <w:basedOn w:val="88"/>
    <w:qFormat/>
    <w:uiPriority w:val="48"/>
    <w:tblPr>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14:textFill>
          <w14:solidFill>
            <w14:schemeClr w14:val="bg1"/>
          </w14:solidFill>
        </w14:textFill>
      </w:rPr>
      <w:tcPr>
        <w:shd w:val="clear" w:color="auto" w:fill="70AD47" w:themeFill="accent6"/>
      </w:tcPr>
    </w:tblStylePr>
    <w:tblStylePr w:type="lastRow">
      <w:rPr>
        <w:b/>
        <w:bCs/>
      </w:rPr>
      <w:tcPr>
        <w:tcBorders>
          <w:top w:val="double" w:color="70AD47" w:themeColor="accent6"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70AD47" w:themeColor="accent6" w:sz="4" w:space="0"/>
          <w:right w:val="single" w:color="70AD47" w:themeColor="accent6" w:sz="4" w:space="0"/>
        </w:tcBorders>
      </w:tcPr>
    </w:tblStylePr>
    <w:tblStylePr w:type="band1Horz">
      <w:tcPr>
        <w:tcBorders>
          <w:top w:val="single" w:color="70AD47" w:themeColor="accent6" w:sz="4" w:space="0"/>
          <w:bottom w:val="single" w:color="70AD47" w:themeColor="accent6"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70AD47" w:themeColor="accent6" w:sz="4" w:space="0"/>
          <w:left w:val="nil"/>
        </w:tcBorders>
      </w:tcPr>
    </w:tblStylePr>
    <w:tblStylePr w:type="swCell">
      <w:tcPr>
        <w:tcBorders>
          <w:top w:val="double" w:color="70AD47" w:themeColor="accent6" w:sz="4" w:space="0"/>
          <w:right w:val="nil"/>
        </w:tcBorders>
      </w:tcPr>
    </w:tblStylePr>
  </w:style>
  <w:style w:type="table" w:customStyle="1" w:styleId="392">
    <w:name w:val="清单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393">
    <w:name w:val="清单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tcBorders>
        <w:shd w:val="clear" w:color="auto" w:fill="5B9BD5" w:themeFill="accent1"/>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394">
    <w:name w:val="清单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395">
    <w:name w:val="清单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396">
    <w:name w:val="清单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397">
    <w:name w:val="清单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tcBorders>
        <w:shd w:val="clear" w:color="auto" w:fill="4472C4" w:themeFill="accent5"/>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398">
    <w:name w:val="清单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399">
    <w:name w:val="清单表 5 深色1"/>
    <w:basedOn w:val="88"/>
    <w:qFormat/>
    <w:uiPriority w:val="50"/>
    <w:rPr>
      <w:color w:val="FFFFFF" w:themeColor="background1"/>
      <w14:textFill>
        <w14:solidFill>
          <w14:schemeClr w14:val="bg1"/>
        </w14:solidFill>
      </w14:textFill>
    </w:rPr>
    <w:tblPr>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0">
    <w:name w:val="清单表 5 深色 - 着色 11"/>
    <w:basedOn w:val="88"/>
    <w:qFormat/>
    <w:uiPriority w:val="50"/>
    <w:rPr>
      <w:color w:val="FFFFFF" w:themeColor="background1"/>
      <w14:textFill>
        <w14:solidFill>
          <w14:schemeClr w14:val="bg1"/>
        </w14:solidFill>
      </w14:textFill>
    </w:rPr>
    <w:tblPr>
      <w:tblBorders>
        <w:top w:val="single" w:color="5B9BD5" w:themeColor="accent1" w:sz="24" w:space="0"/>
        <w:left w:val="single" w:color="5B9BD5" w:themeColor="accent1" w:sz="24" w:space="0"/>
        <w:bottom w:val="single" w:color="5B9BD5" w:themeColor="accent1" w:sz="24" w:space="0"/>
        <w:right w:val="single" w:color="5B9BD5" w:themeColor="accent1" w:sz="24" w:space="0"/>
      </w:tblBorders>
    </w:tblPr>
    <w:tcPr>
      <w:shd w:val="clear" w:color="auto" w:fill="5B9BD5" w:themeFill="accent1"/>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1">
    <w:name w:val="清单表 5 深色 - 着色 21"/>
    <w:basedOn w:val="88"/>
    <w:qFormat/>
    <w:uiPriority w:val="50"/>
    <w:rPr>
      <w:color w:val="FFFFFF" w:themeColor="background1"/>
      <w14:textFill>
        <w14:solidFill>
          <w14:schemeClr w14:val="bg1"/>
        </w14:solidFill>
      </w14:textFill>
    </w:rPr>
    <w:tblPr>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2">
    <w:name w:val="清单表 5 深色 - 着色 31"/>
    <w:basedOn w:val="88"/>
    <w:qFormat/>
    <w:uiPriority w:val="50"/>
    <w:rPr>
      <w:color w:val="FFFFFF" w:themeColor="background1"/>
      <w14:textFill>
        <w14:solidFill>
          <w14:schemeClr w14:val="bg1"/>
        </w14:solidFill>
      </w14:textFill>
    </w:rPr>
    <w:tblPr>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3">
    <w:name w:val="清单表 5 深色 - 着色 41"/>
    <w:basedOn w:val="88"/>
    <w:qFormat/>
    <w:uiPriority w:val="50"/>
    <w:rPr>
      <w:color w:val="FFFFFF" w:themeColor="background1"/>
      <w14:textFill>
        <w14:solidFill>
          <w14:schemeClr w14:val="bg1"/>
        </w14:solidFill>
      </w14:textFill>
    </w:rPr>
    <w:tblPr>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4">
    <w:name w:val="清单表 5 深色 - 着色 51"/>
    <w:basedOn w:val="88"/>
    <w:qFormat/>
    <w:uiPriority w:val="50"/>
    <w:rPr>
      <w:color w:val="FFFFFF" w:themeColor="background1"/>
      <w14:textFill>
        <w14:solidFill>
          <w14:schemeClr w14:val="bg1"/>
        </w14:solidFill>
      </w14:textFill>
    </w:rPr>
    <w:tblPr>
      <w:tblBorders>
        <w:top w:val="single" w:color="4472C4" w:themeColor="accent5" w:sz="24" w:space="0"/>
        <w:left w:val="single" w:color="4472C4" w:themeColor="accent5" w:sz="24" w:space="0"/>
        <w:bottom w:val="single" w:color="4472C4" w:themeColor="accent5" w:sz="24" w:space="0"/>
        <w:right w:val="single" w:color="4472C4" w:themeColor="accent5" w:sz="24" w:space="0"/>
      </w:tblBorders>
    </w:tblPr>
    <w:tcPr>
      <w:shd w:val="clear" w:color="auto" w:fill="4472C4" w:themeFill="accent5"/>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5">
    <w:name w:val="清单表 5 深色 - 着色 61"/>
    <w:basedOn w:val="88"/>
    <w:qFormat/>
    <w:uiPriority w:val="50"/>
    <w:rPr>
      <w:color w:val="FFFFFF" w:themeColor="background1"/>
      <w14:textFill>
        <w14:solidFill>
          <w14:schemeClr w14:val="bg1"/>
        </w14:solidFill>
      </w14:textFill>
    </w:rPr>
    <w:tblPr>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cPr>
        <w:tcBorders>
          <w:bottom w:val="single" w:color="FFFFFF" w:themeColor="background1" w:sz="18" w:space="0"/>
        </w:tcBorders>
      </w:tcPr>
    </w:tblStylePr>
    <w:tblStylePr w:type="lastRow">
      <w:rPr>
        <w:b/>
        <w:bCs/>
      </w:rPr>
      <w:tcPr>
        <w:tcBorders>
          <w:top w:val="single" w:color="FFFFFF" w:themeColor="background1" w:sz="4" w:space="0"/>
        </w:tcBorders>
      </w:tcPr>
    </w:tblStylePr>
    <w:tblStylePr w:type="firstCol">
      <w:rPr>
        <w:b/>
        <w:bCs/>
      </w:rPr>
      <w:tcPr>
        <w:tcBorders>
          <w:right w:val="single" w:color="FFFFFF" w:themeColor="background1" w:sz="4" w:space="0"/>
        </w:tcBorders>
      </w:tcPr>
    </w:tblStylePr>
    <w:tblStylePr w:type="lastCol">
      <w:rPr>
        <w:b/>
        <w:bCs/>
      </w:rPr>
      <w:tcPr>
        <w:tcBorders>
          <w:left w:val="single" w:color="FFFFFF" w:themeColor="background1" w:sz="4" w:space="0"/>
        </w:tcBorders>
      </w:tcPr>
    </w:tblStylePr>
    <w:tblStylePr w:type="band1Vert">
      <w:tcPr>
        <w:tcBorders>
          <w:left w:val="single" w:color="FFFFFF" w:themeColor="background1" w:sz="4" w:space="0"/>
          <w:right w:val="single" w:color="FFFFFF" w:themeColor="background1" w:sz="4" w:space="0"/>
        </w:tcBorders>
      </w:tcPr>
    </w:tblStylePr>
    <w:tblStylePr w:type="band2Vert">
      <w:tcPr>
        <w:tcBorders>
          <w:left w:val="single" w:color="FFFFFF" w:themeColor="background1" w:sz="4" w:space="0"/>
          <w:right w:val="single" w:color="FFFFFF" w:themeColor="background1" w:sz="4" w:space="0"/>
        </w:tcBorders>
      </w:tcPr>
    </w:tblStylePr>
    <w:tblStylePr w:type="band1Horz">
      <w:tcPr>
        <w:tcBorders>
          <w:top w:val="single" w:color="FFFFFF" w:themeColor="background1" w:sz="4" w:space="0"/>
          <w:bottom w:val="single" w:color="FFFFFF" w:themeColor="background1" w:sz="4" w:space="0"/>
        </w:tcBorders>
      </w:tcPr>
    </w:tblStylePr>
    <w:tblStylePr w:type="neCell">
      <w:tcPr>
        <w:tcBorders>
          <w:left w:val="nil"/>
        </w:tcBorders>
      </w:tcPr>
    </w:tblStylePr>
    <w:tblStylePr w:type="nwCell">
      <w:tcPr>
        <w:tcBorders>
          <w:right w:val="nil"/>
        </w:tcBorders>
      </w:tcPr>
    </w:tblStylePr>
    <w:tblStylePr w:type="seCell">
      <w:tcPr>
        <w:tcBorders>
          <w:top w:val="nil"/>
          <w:left w:val="nil"/>
        </w:tcBorders>
      </w:tcPr>
    </w:tblStylePr>
    <w:tblStylePr w:type="swCell">
      <w:tcPr>
        <w:tcBorders>
          <w:top w:val="nil"/>
          <w:right w:val="nil"/>
        </w:tcBorders>
      </w:tcPr>
    </w:tblStylePr>
  </w:style>
  <w:style w:type="table" w:customStyle="1" w:styleId="406">
    <w:name w:val="清单表 6 彩色1"/>
    <w:basedOn w:val="88"/>
    <w:qFormat/>
    <w:uiPriority w:val="51"/>
    <w:rPr>
      <w:color w:val="000000" w:themeColor="text1"/>
      <w14:textFill>
        <w14:solidFill>
          <w14:schemeClr w14:val="tx1"/>
        </w14:solidFill>
      </w14:textFill>
    </w:rPr>
    <w:tblPr>
      <w:tblBorders>
        <w:top w:val="single" w:color="000000" w:themeColor="text1" w:sz="4" w:space="0"/>
        <w:bottom w:val="single" w:color="000000" w:themeColor="text1" w:sz="4" w:space="0"/>
      </w:tblBorders>
    </w:tblPr>
    <w:tblStylePr w:type="firstRow">
      <w:rPr>
        <w:b/>
        <w:bCs/>
      </w:rPr>
      <w:tcPr>
        <w:tcBorders>
          <w:bottom w:val="single" w:color="000000" w:themeColor="text1" w:sz="4" w:space="0"/>
        </w:tcBorders>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07">
    <w:name w:val="清单表 6 彩色 - 着色 11"/>
    <w:basedOn w:val="88"/>
    <w:qFormat/>
    <w:uiPriority w:val="51"/>
    <w:rPr>
      <w:color w:val="2E75B6" w:themeColor="accent1" w:themeShade="BF"/>
    </w:rPr>
    <w:tblPr>
      <w:tblBorders>
        <w:top w:val="single" w:color="5B9BD5" w:themeColor="accent1" w:sz="4" w:space="0"/>
        <w:bottom w:val="single" w:color="5B9BD5" w:themeColor="accent1" w:sz="4" w:space="0"/>
      </w:tblBorders>
    </w:tblPr>
    <w:tblStylePr w:type="firstRow">
      <w:rPr>
        <w:b/>
        <w:bCs/>
      </w:rPr>
      <w:tcPr>
        <w:tcBorders>
          <w:bottom w:val="single" w:color="5B9BD5" w:themeColor="accent1" w:sz="4" w:space="0"/>
        </w:tcBorders>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08">
    <w:name w:val="清单表 6 彩色 - 着色 21"/>
    <w:basedOn w:val="88"/>
    <w:qFormat/>
    <w:uiPriority w:val="51"/>
    <w:rPr>
      <w:color w:val="C55A11" w:themeColor="accent2" w:themeShade="BF"/>
    </w:rPr>
    <w:tblPr>
      <w:tblBorders>
        <w:top w:val="single" w:color="ED7D31" w:themeColor="accent2" w:sz="4" w:space="0"/>
        <w:bottom w:val="single" w:color="ED7D31" w:themeColor="accent2" w:sz="4" w:space="0"/>
      </w:tblBorders>
    </w:tblPr>
    <w:tblStylePr w:type="firstRow">
      <w:rPr>
        <w:b/>
        <w:bCs/>
      </w:rPr>
      <w:tcPr>
        <w:tcBorders>
          <w:bottom w:val="single" w:color="ED7D31" w:themeColor="accent2" w:sz="4" w:space="0"/>
        </w:tcBorders>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09">
    <w:name w:val="清单表 6 彩色 - 着色 31"/>
    <w:basedOn w:val="88"/>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10">
    <w:name w:val="清单表 6 彩色 - 着色 41"/>
    <w:basedOn w:val="88"/>
    <w:qFormat/>
    <w:uiPriority w:val="51"/>
    <w:rPr>
      <w:color w:val="BF9000" w:themeColor="accent4" w:themeShade="BF"/>
    </w:rPr>
    <w:tblPr>
      <w:tblBorders>
        <w:top w:val="single" w:color="FFC000" w:themeColor="accent4" w:sz="4" w:space="0"/>
        <w:bottom w:val="single" w:color="FFC000" w:themeColor="accent4" w:sz="4" w:space="0"/>
      </w:tblBorders>
    </w:tblPr>
    <w:tblStylePr w:type="firstRow">
      <w:rPr>
        <w:b/>
        <w:bCs/>
      </w:rPr>
      <w:tcPr>
        <w:tcBorders>
          <w:bottom w:val="single" w:color="FFC000" w:themeColor="accent4" w:sz="4" w:space="0"/>
        </w:tcBorders>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11">
    <w:name w:val="清单表 6 彩色 - 着色 51"/>
    <w:basedOn w:val="88"/>
    <w:qFormat/>
    <w:uiPriority w:val="51"/>
    <w:rPr>
      <w:color w:val="2F5597" w:themeColor="accent5" w:themeShade="BF"/>
    </w:rPr>
    <w:tblPr>
      <w:tblBorders>
        <w:top w:val="single" w:color="4472C4" w:themeColor="accent5" w:sz="4" w:space="0"/>
        <w:bottom w:val="single" w:color="4472C4" w:themeColor="accent5" w:sz="4" w:space="0"/>
      </w:tblBorders>
    </w:tblPr>
    <w:tblStylePr w:type="firstRow">
      <w:rPr>
        <w:b/>
        <w:bCs/>
      </w:rPr>
      <w:tcPr>
        <w:tcBorders>
          <w:bottom w:val="single" w:color="4472C4" w:themeColor="accent5" w:sz="4" w:space="0"/>
        </w:tcBorders>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12">
    <w:name w:val="清单表 6 彩色 - 着色 61"/>
    <w:basedOn w:val="88"/>
    <w:qFormat/>
    <w:uiPriority w:val="51"/>
    <w:rPr>
      <w:color w:val="548235" w:themeColor="accent6" w:themeShade="BF"/>
    </w:rPr>
    <w:tblPr>
      <w:tblBorders>
        <w:top w:val="single" w:color="70AD47" w:themeColor="accent6" w:sz="4" w:space="0"/>
        <w:bottom w:val="single" w:color="70AD47" w:themeColor="accent6" w:sz="4" w:space="0"/>
      </w:tblBorders>
    </w:tblPr>
    <w:tblStylePr w:type="firstRow">
      <w:rPr>
        <w:b/>
        <w:bCs/>
      </w:rPr>
      <w:tcPr>
        <w:tcBorders>
          <w:bottom w:val="single" w:color="70AD47" w:themeColor="accent6" w:sz="4" w:space="0"/>
        </w:tcBorders>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13">
    <w:name w:val="清单表 7 彩色1"/>
    <w:basedOn w:val="88"/>
    <w:qFormat/>
    <w:uiPriority w:val="52"/>
    <w:rPr>
      <w:color w:val="000000" w:themeColor="text1"/>
      <w14:textFill>
        <w14:solidFill>
          <w14:schemeClr w14:val="tx1"/>
        </w14:solidFill>
      </w14:textFill>
    </w:rPr>
    <w:tblStylePr w:type="firstRow">
      <w:rPr>
        <w:rFonts w:asciiTheme="majorHAnsi" w:hAnsiTheme="majorHAnsi" w:eastAsiaTheme="majorEastAsia" w:cstheme="majorBidi"/>
        <w:i/>
        <w:iCs/>
        <w:sz w:val="26"/>
      </w:r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000000" w:themeColor="text1" w:sz="4" w:space="0"/>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4">
    <w:name w:val="清单表 7 彩色 - 着色 11"/>
    <w:basedOn w:val="88"/>
    <w:qFormat/>
    <w:uiPriority w:val="52"/>
    <w:rPr>
      <w:color w:val="2E75B6" w:themeColor="accent1" w:themeShade="BF"/>
    </w:rPr>
    <w:tblStylePr w:type="firstRow">
      <w:rPr>
        <w:rFonts w:asciiTheme="majorHAnsi" w:hAnsiTheme="majorHAnsi" w:eastAsiaTheme="majorEastAsia" w:cstheme="majorBidi"/>
        <w:i/>
        <w:iCs/>
        <w:sz w:val="26"/>
      </w:rPr>
      <w:tcPr>
        <w:tcBorders>
          <w:bottom w:val="single" w:color="5B9BD5" w:themeColor="accent1"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5B9BD5"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5B9BD5" w:themeColor="accent1"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5B9BD5" w:themeColor="accent1" w:sz="4" w:space="0"/>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5">
    <w:name w:val="清单表 7 彩色 - 着色 21"/>
    <w:basedOn w:val="88"/>
    <w:qFormat/>
    <w:uiPriority w:val="52"/>
    <w:rPr>
      <w:color w:val="C55A11" w:themeColor="accent2" w:themeShade="BF"/>
    </w:rPr>
    <w:tblStylePr w:type="firstRow">
      <w:rPr>
        <w:rFonts w:asciiTheme="majorHAnsi" w:hAnsiTheme="majorHAnsi" w:eastAsiaTheme="majorEastAsia" w:cstheme="majorBidi"/>
        <w:i/>
        <w:iCs/>
        <w:sz w:val="26"/>
      </w:r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ED7D31" w:themeColor="accent2" w:sz="4" w:space="0"/>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6">
    <w:name w:val="清单表 7 彩色 - 着色 31"/>
    <w:basedOn w:val="88"/>
    <w:qFormat/>
    <w:uiPriority w:val="52"/>
    <w:rPr>
      <w:color w:val="7C7C7C" w:themeColor="accent3" w:themeShade="BF"/>
    </w:rPr>
    <w:tblStylePr w:type="firstRow">
      <w:rPr>
        <w:rFonts w:asciiTheme="majorHAnsi" w:hAnsiTheme="majorHAnsi" w:eastAsiaTheme="majorEastAsia" w:cstheme="majorBidi"/>
        <w:i/>
        <w:iCs/>
        <w:sz w:val="26"/>
      </w:r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A5A5A5" w:themeColor="accent3" w:sz="4" w:space="0"/>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7">
    <w:name w:val="清单表 7 彩色 - 着色 41"/>
    <w:basedOn w:val="88"/>
    <w:qFormat/>
    <w:uiPriority w:val="52"/>
    <w:rPr>
      <w:color w:val="BF9000" w:themeColor="accent4" w:themeShade="BF"/>
    </w:rPr>
    <w:tblStylePr w:type="firstRow">
      <w:rPr>
        <w:rFonts w:asciiTheme="majorHAnsi" w:hAnsiTheme="majorHAnsi" w:eastAsiaTheme="majorEastAsia" w:cstheme="majorBidi"/>
        <w:i/>
        <w:iCs/>
        <w:sz w:val="26"/>
      </w:r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FFC000" w:themeColor="accent4" w:sz="4" w:space="0"/>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8">
    <w:name w:val="清单表 7 彩色 - 着色 51"/>
    <w:basedOn w:val="88"/>
    <w:qFormat/>
    <w:uiPriority w:val="52"/>
    <w:rPr>
      <w:color w:val="2F5597" w:themeColor="accent5" w:themeShade="BF"/>
    </w:rPr>
    <w:tblStylePr w:type="firstRow">
      <w:rPr>
        <w:rFonts w:asciiTheme="majorHAnsi" w:hAnsiTheme="majorHAnsi" w:eastAsiaTheme="majorEastAsia" w:cstheme="majorBidi"/>
        <w:i/>
        <w:iCs/>
        <w:sz w:val="26"/>
      </w:rPr>
      <w:tcPr>
        <w:tcBorders>
          <w:bottom w:val="single" w:color="4472C4" w:themeColor="accent5"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4472C4"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4472C4" w:themeColor="accent5"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4472C4" w:themeColor="accent5" w:sz="4" w:space="0"/>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table" w:customStyle="1" w:styleId="419">
    <w:name w:val="清单表 7 彩色 - 着色 61"/>
    <w:basedOn w:val="88"/>
    <w:qFormat/>
    <w:uiPriority w:val="52"/>
    <w:rPr>
      <w:color w:val="548235" w:themeColor="accent6" w:themeShade="BF"/>
    </w:rPr>
    <w:tblStylePr w:type="firstRow">
      <w:rPr>
        <w:rFonts w:asciiTheme="majorHAnsi" w:hAnsiTheme="majorHAnsi" w:eastAsiaTheme="majorEastAsia" w:cstheme="majorBidi"/>
        <w:i/>
        <w:iCs/>
        <w:sz w:val="26"/>
      </w:r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0AD47" w:themeColor="accent6" w:sz="4" w:space="0"/>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character" w:customStyle="1" w:styleId="420">
    <w:name w:val="日期 字符"/>
    <w:basedOn w:val="231"/>
    <w:link w:val="54"/>
    <w:semiHidden/>
    <w:qFormat/>
    <w:uiPriority w:val="99"/>
    <w:rPr>
      <w:kern w:val="2"/>
      <w:sz w:val="21"/>
      <w:szCs w:val="24"/>
    </w:rPr>
  </w:style>
  <w:style w:type="character" w:customStyle="1" w:styleId="421">
    <w:name w:val="书籍标题1"/>
    <w:basedOn w:val="231"/>
    <w:qFormat/>
    <w:uiPriority w:val="33"/>
    <w:rPr>
      <w:b/>
      <w:bCs/>
      <w:i/>
      <w:iCs/>
      <w:spacing w:val="5"/>
    </w:rPr>
  </w:style>
  <w:style w:type="paragraph" w:customStyle="1" w:styleId="422">
    <w:name w:val="书目1"/>
    <w:basedOn w:val="1"/>
    <w:next w:val="1"/>
    <w:semiHidden/>
    <w:unhideWhenUsed/>
    <w:qFormat/>
    <w:uiPriority w:val="37"/>
  </w:style>
  <w:style w:type="table" w:customStyle="1" w:styleId="423">
    <w:name w:val="网格表 1 浅色1"/>
    <w:basedOn w:val="88"/>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table" w:customStyle="1" w:styleId="424">
    <w:name w:val="网格表 1 浅色 - 着色 11"/>
    <w:basedOn w:val="88"/>
    <w:qFormat/>
    <w:uiPriority w:val="46"/>
    <w:tblPr>
      <w:tblBorders>
        <w:top w:val="single" w:color="BDD6EE" w:themeColor="accent1" w:themeTint="66" w:sz="4" w:space="0"/>
        <w:left w:val="single" w:color="BDD6EE" w:themeColor="accent1" w:themeTint="66" w:sz="4" w:space="0"/>
        <w:bottom w:val="single" w:color="BDD6EE" w:themeColor="accent1" w:themeTint="66" w:sz="4" w:space="0"/>
        <w:right w:val="single" w:color="BDD6EE" w:themeColor="accent1" w:themeTint="66" w:sz="4" w:space="0"/>
        <w:insideH w:val="single" w:color="BDD6EE" w:themeColor="accent1" w:themeTint="66" w:sz="4" w:space="0"/>
        <w:insideV w:val="single" w:color="BDD6EE" w:themeColor="accent1" w:themeTint="66"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2" w:space="0"/>
        </w:tcBorders>
      </w:tcPr>
    </w:tblStylePr>
    <w:tblStylePr w:type="firstCol">
      <w:rPr>
        <w:b/>
        <w:bCs/>
      </w:rPr>
    </w:tblStylePr>
    <w:tblStylePr w:type="lastCol">
      <w:rPr>
        <w:b/>
        <w:bCs/>
      </w:rPr>
    </w:tblStylePr>
  </w:style>
  <w:style w:type="table" w:customStyle="1" w:styleId="425">
    <w:name w:val="网格表 1 浅色 - 着色 21"/>
    <w:basedOn w:val="88"/>
    <w:qFormat/>
    <w:uiPriority w:val="46"/>
    <w:tblPr>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2" w:space="0"/>
        </w:tcBorders>
      </w:tcPr>
    </w:tblStylePr>
    <w:tblStylePr w:type="firstCol">
      <w:rPr>
        <w:b/>
        <w:bCs/>
      </w:rPr>
    </w:tblStylePr>
    <w:tblStylePr w:type="lastCol">
      <w:rPr>
        <w:b/>
        <w:bCs/>
      </w:rPr>
    </w:tblStylePr>
  </w:style>
  <w:style w:type="table" w:customStyle="1" w:styleId="426">
    <w:name w:val="网格表 1 浅色 - 着色 31"/>
    <w:basedOn w:val="88"/>
    <w:qFormat/>
    <w:uiPriority w:val="46"/>
    <w:tblPr>
      <w:tblBorders>
        <w:top w:val="single" w:color="DADADA" w:themeColor="accent3" w:themeTint="66" w:sz="4" w:space="0"/>
        <w:left w:val="single" w:color="DADADA" w:themeColor="accent3" w:themeTint="66" w:sz="4" w:space="0"/>
        <w:bottom w:val="single" w:color="DADADA" w:themeColor="accent3" w:themeTint="66" w:sz="4" w:space="0"/>
        <w:right w:val="single" w:color="DADADA" w:themeColor="accent3" w:themeTint="66" w:sz="4" w:space="0"/>
        <w:insideH w:val="single" w:color="DADADA" w:themeColor="accent3" w:themeTint="66" w:sz="4" w:space="0"/>
        <w:insideV w:val="single" w:color="DADADA" w:themeColor="accent3" w:themeTint="66"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2" w:space="0"/>
        </w:tcBorders>
      </w:tcPr>
    </w:tblStylePr>
    <w:tblStylePr w:type="firstCol">
      <w:rPr>
        <w:b/>
        <w:bCs/>
      </w:rPr>
    </w:tblStylePr>
    <w:tblStylePr w:type="lastCol">
      <w:rPr>
        <w:b/>
        <w:bCs/>
      </w:rPr>
    </w:tblStylePr>
  </w:style>
  <w:style w:type="table" w:customStyle="1" w:styleId="427">
    <w:name w:val="网格表 1 浅色 - 着色 41"/>
    <w:basedOn w:val="88"/>
    <w:qFormat/>
    <w:uiPriority w:val="46"/>
    <w:tblPr>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2" w:space="0"/>
        </w:tcBorders>
      </w:tcPr>
    </w:tblStylePr>
    <w:tblStylePr w:type="firstCol">
      <w:rPr>
        <w:b/>
        <w:bCs/>
      </w:rPr>
    </w:tblStylePr>
    <w:tblStylePr w:type="lastCol">
      <w:rPr>
        <w:b/>
        <w:bCs/>
      </w:rPr>
    </w:tblStylePr>
  </w:style>
  <w:style w:type="table" w:customStyle="1" w:styleId="428">
    <w:name w:val="网格表 1 浅色 - 着色 51"/>
    <w:basedOn w:val="88"/>
    <w:qFormat/>
    <w:uiPriority w:val="46"/>
    <w:tblPr>
      <w:tblBorders>
        <w:top w:val="single" w:color="B4C6E7" w:themeColor="accent5" w:themeTint="66" w:sz="4" w:space="0"/>
        <w:left w:val="single" w:color="B4C6E7" w:themeColor="accent5" w:themeTint="66" w:sz="4" w:space="0"/>
        <w:bottom w:val="single" w:color="B4C6E7" w:themeColor="accent5" w:themeTint="66" w:sz="4" w:space="0"/>
        <w:right w:val="single" w:color="B4C6E7" w:themeColor="accent5" w:themeTint="66" w:sz="4" w:space="0"/>
        <w:insideH w:val="single" w:color="B4C6E7" w:themeColor="accent5" w:themeTint="66" w:sz="4" w:space="0"/>
        <w:insideV w:val="single" w:color="B4C6E7" w:themeColor="accent5" w:themeTint="66"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2" w:space="0"/>
        </w:tcBorders>
      </w:tcPr>
    </w:tblStylePr>
    <w:tblStylePr w:type="firstCol">
      <w:rPr>
        <w:b/>
        <w:bCs/>
      </w:rPr>
    </w:tblStylePr>
    <w:tblStylePr w:type="lastCol">
      <w:rPr>
        <w:b/>
        <w:bCs/>
      </w:rPr>
    </w:tblStylePr>
  </w:style>
  <w:style w:type="table" w:customStyle="1" w:styleId="429">
    <w:name w:val="网格表 1 浅色 - 着色 61"/>
    <w:basedOn w:val="88"/>
    <w:qFormat/>
    <w:uiPriority w:val="46"/>
    <w:tblPr>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2" w:space="0"/>
        </w:tcBorders>
      </w:tcPr>
    </w:tblStylePr>
    <w:tblStylePr w:type="firstCol">
      <w:rPr>
        <w:b/>
        <w:bCs/>
      </w:rPr>
    </w:tblStylePr>
    <w:tblStylePr w:type="lastCol">
      <w:rPr>
        <w:b/>
        <w:bCs/>
      </w:rPr>
    </w:tblStylePr>
  </w:style>
  <w:style w:type="table" w:customStyle="1" w:styleId="430">
    <w:name w:val="网格表 21"/>
    <w:basedOn w:val="88"/>
    <w:qFormat/>
    <w:uiPriority w:val="47"/>
    <w:tblPr>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cPr>
        <w:tcBorders>
          <w:top w:val="nil"/>
          <w:bottom w:val="single" w:color="666666" w:themeColor="text1" w:themeTint="99" w:sz="12" w:space="0"/>
          <w:insideH w:val="nil"/>
          <w:insideV w:val="nil"/>
        </w:tcBorders>
        <w:shd w:val="clear" w:color="auto" w:fill="FFFFFF" w:themeFill="background1"/>
      </w:tcPr>
    </w:tblStylePr>
    <w:tblStylePr w:type="lastRow">
      <w:rPr>
        <w:b/>
        <w:bCs/>
      </w:r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31">
    <w:name w:val="网格表 2 - 着色 11"/>
    <w:basedOn w:val="88"/>
    <w:qFormat/>
    <w:uiPriority w:val="47"/>
    <w:tblPr>
      <w:tblBorders>
        <w:top w:val="single" w:color="9CC2E5" w:themeColor="accent1" w:themeTint="99" w:sz="2" w:space="0"/>
        <w:bottom w:val="single" w:color="9CC2E5" w:themeColor="accent1" w:themeTint="99" w:sz="2" w:space="0"/>
        <w:insideH w:val="single" w:color="9CC2E5" w:themeColor="accent1" w:themeTint="99" w:sz="2" w:space="0"/>
        <w:insideV w:val="single" w:color="9CC2E5" w:themeColor="accent1" w:themeTint="99" w:sz="2" w:space="0"/>
      </w:tblBorders>
    </w:tblPr>
    <w:tblStylePr w:type="firstRow">
      <w:rPr>
        <w:b/>
        <w:bCs/>
      </w:rPr>
      <w:tcPr>
        <w:tcBorders>
          <w:top w:val="nil"/>
          <w:bottom w:val="single" w:color="9CC2E5" w:themeColor="accent1" w:themeTint="99" w:sz="12" w:space="0"/>
          <w:insideH w:val="nil"/>
          <w:insideV w:val="nil"/>
        </w:tcBorders>
        <w:shd w:val="clear" w:color="auto" w:fill="FFFFFF" w:themeFill="background1"/>
      </w:tcPr>
    </w:tblStylePr>
    <w:tblStylePr w:type="lastRow">
      <w:rPr>
        <w:b/>
        <w:bCs/>
      </w:rPr>
      <w:tcPr>
        <w:tcBorders>
          <w:top w:val="double" w:color="9CC2E5"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32">
    <w:name w:val="网格表 2 - 着色 21"/>
    <w:basedOn w:val="88"/>
    <w:qFormat/>
    <w:uiPriority w:val="47"/>
    <w:tblPr>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cPr>
        <w:tcBorders>
          <w:top w:val="nil"/>
          <w:bottom w:val="single" w:color="F4B083" w:themeColor="accent2" w:themeTint="99" w:sz="12" w:space="0"/>
          <w:insideH w:val="nil"/>
          <w:insideV w:val="nil"/>
        </w:tcBorders>
        <w:shd w:val="clear" w:color="auto" w:fill="FFFFFF" w:themeFill="background1"/>
      </w:tcPr>
    </w:tblStylePr>
    <w:tblStylePr w:type="lastRow">
      <w:rPr>
        <w:b/>
        <w:bCs/>
      </w:r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33">
    <w:name w:val="网格表 2 - 着色 31"/>
    <w:basedOn w:val="88"/>
    <w:qFormat/>
    <w:uiPriority w:val="47"/>
    <w:tblPr>
      <w:tblBorders>
        <w:top w:val="single" w:color="C8C8C8" w:themeColor="accent3" w:themeTint="99" w:sz="2" w:space="0"/>
        <w:bottom w:val="single" w:color="C8C8C8" w:themeColor="accent3" w:themeTint="99" w:sz="2" w:space="0"/>
        <w:insideH w:val="single" w:color="C8C8C8" w:themeColor="accent3" w:themeTint="99" w:sz="2" w:space="0"/>
        <w:insideV w:val="single" w:color="C8C8C8" w:themeColor="accent3" w:themeTint="99" w:sz="2" w:space="0"/>
      </w:tblBorders>
    </w:tblPr>
    <w:tblStylePr w:type="firstRow">
      <w:rPr>
        <w:b/>
        <w:bCs/>
      </w:rPr>
      <w:tcPr>
        <w:tcBorders>
          <w:top w:val="nil"/>
          <w:bottom w:val="single" w:color="C8C8C8" w:themeColor="accent3" w:themeTint="99" w:sz="12" w:space="0"/>
          <w:insideH w:val="nil"/>
          <w:insideV w:val="nil"/>
        </w:tcBorders>
        <w:shd w:val="clear" w:color="auto" w:fill="FFFFFF" w:themeFill="background1"/>
      </w:tcPr>
    </w:tblStylePr>
    <w:tblStylePr w:type="lastRow">
      <w:rPr>
        <w:b/>
        <w:bCs/>
      </w:rPr>
      <w:tcPr>
        <w:tcBorders>
          <w:top w:val="double" w:color="C8C8C8"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34">
    <w:name w:val="网格表 2 - 着色 41"/>
    <w:basedOn w:val="88"/>
    <w:qFormat/>
    <w:uiPriority w:val="47"/>
    <w:tblPr>
      <w:tblBorders>
        <w:top w:val="single" w:color="FFD965" w:themeColor="accent4" w:themeTint="99" w:sz="2" w:space="0"/>
        <w:bottom w:val="single" w:color="FFD965" w:themeColor="accent4" w:themeTint="99" w:sz="2" w:space="0"/>
        <w:insideH w:val="single" w:color="FFD965" w:themeColor="accent4" w:themeTint="99" w:sz="2" w:space="0"/>
        <w:insideV w:val="single" w:color="FFD965" w:themeColor="accent4" w:themeTint="99" w:sz="2" w:space="0"/>
      </w:tblBorders>
    </w:tblPr>
    <w:tblStylePr w:type="firstRow">
      <w:rPr>
        <w:b/>
        <w:bCs/>
      </w:rPr>
      <w:tcPr>
        <w:tcBorders>
          <w:top w:val="nil"/>
          <w:bottom w:val="single" w:color="FFD965" w:themeColor="accent4" w:themeTint="99" w:sz="12" w:space="0"/>
          <w:insideH w:val="nil"/>
          <w:insideV w:val="nil"/>
        </w:tcBorders>
        <w:shd w:val="clear" w:color="auto" w:fill="FFFFFF" w:themeFill="background1"/>
      </w:tcPr>
    </w:tblStylePr>
    <w:tblStylePr w:type="lastRow">
      <w:rPr>
        <w:b/>
        <w:bCs/>
      </w:rPr>
      <w:tcPr>
        <w:tcBorders>
          <w:top w:val="double" w:color="FFD965"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35">
    <w:name w:val="网格表 2 - 着色 51"/>
    <w:basedOn w:val="88"/>
    <w:qFormat/>
    <w:uiPriority w:val="47"/>
    <w:tblPr>
      <w:tblBorders>
        <w:top w:val="single" w:color="8EAADB" w:themeColor="accent5" w:themeTint="99" w:sz="2" w:space="0"/>
        <w:bottom w:val="single" w:color="8EAADB" w:themeColor="accent5" w:themeTint="99" w:sz="2" w:space="0"/>
        <w:insideH w:val="single" w:color="8EAADB" w:themeColor="accent5" w:themeTint="99" w:sz="2" w:space="0"/>
        <w:insideV w:val="single" w:color="8EAADB" w:themeColor="accent5" w:themeTint="99" w:sz="2" w:space="0"/>
      </w:tblBorders>
    </w:tblPr>
    <w:tblStylePr w:type="firstRow">
      <w:rPr>
        <w:b/>
        <w:bCs/>
      </w:rPr>
      <w:tcPr>
        <w:tcBorders>
          <w:top w:val="nil"/>
          <w:bottom w:val="single" w:color="8EAADB" w:themeColor="accent5" w:themeTint="99" w:sz="12" w:space="0"/>
          <w:insideH w:val="nil"/>
          <w:insideV w:val="nil"/>
        </w:tcBorders>
        <w:shd w:val="clear" w:color="auto" w:fill="FFFFFF" w:themeFill="background1"/>
      </w:tcPr>
    </w:tblStylePr>
    <w:tblStylePr w:type="lastRow">
      <w:rPr>
        <w:b/>
        <w:bCs/>
      </w:rPr>
      <w:tcPr>
        <w:tcBorders>
          <w:top w:val="double" w:color="8EAADB"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36">
    <w:name w:val="网格表 2 - 着色 61"/>
    <w:basedOn w:val="88"/>
    <w:qFormat/>
    <w:uiPriority w:val="47"/>
    <w:tblPr>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cPr>
        <w:tcBorders>
          <w:top w:val="nil"/>
          <w:bottom w:val="single" w:color="A8D08D" w:themeColor="accent6" w:themeTint="99" w:sz="12" w:space="0"/>
          <w:insideH w:val="nil"/>
          <w:insideV w:val="nil"/>
        </w:tcBorders>
        <w:shd w:val="clear" w:color="auto" w:fill="FFFFFF" w:themeFill="background1"/>
      </w:tcPr>
    </w:tblStylePr>
    <w:tblStylePr w:type="lastRow">
      <w:rPr>
        <w:b/>
        <w:bCs/>
      </w:r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37">
    <w:name w:val="网格表 31"/>
    <w:basedOn w:val="88"/>
    <w:qFormat/>
    <w:uiPriority w:val="48"/>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38">
    <w:name w:val="网格表 3 - 着色 11"/>
    <w:basedOn w:val="88"/>
    <w:qFormat/>
    <w:uiPriority w:val="48"/>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39">
    <w:name w:val="网格表 3 - 着色 21"/>
    <w:basedOn w:val="88"/>
    <w:qFormat/>
    <w:uiPriority w:val="48"/>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40">
    <w:name w:val="网格表 3 - 着色 31"/>
    <w:basedOn w:val="88"/>
    <w:qFormat/>
    <w:uiPriority w:val="48"/>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41">
    <w:name w:val="网格表 3 - 着色 41"/>
    <w:basedOn w:val="88"/>
    <w:qFormat/>
    <w:uiPriority w:val="48"/>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42">
    <w:name w:val="网格表 3 - 着色 51"/>
    <w:basedOn w:val="88"/>
    <w:qFormat/>
    <w:uiPriority w:val="48"/>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43">
    <w:name w:val="网格表 3 - 着色 61"/>
    <w:basedOn w:val="88"/>
    <w:qFormat/>
    <w:uiPriority w:val="48"/>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44">
    <w:name w:val="网格表 41"/>
    <w:basedOn w:val="88"/>
    <w:qFormat/>
    <w:uiPriority w:val="49"/>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45">
    <w:name w:val="网格表 4 - 着色 11"/>
    <w:basedOn w:val="88"/>
    <w:qFormat/>
    <w:uiPriority w:val="49"/>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color w:val="FFFFFF" w:themeColor="background1"/>
        <w14:textFill>
          <w14:solidFill>
            <w14:schemeClr w14:val="bg1"/>
          </w14:solidFill>
        </w14:textFill>
      </w:rPr>
      <w:tcPr>
        <w:tcBorders>
          <w:top w:val="single" w:color="5B9BD5" w:themeColor="accent1" w:sz="4" w:space="0"/>
          <w:left w:val="single" w:color="5B9BD5" w:themeColor="accent1" w:sz="4" w:space="0"/>
          <w:bottom w:val="single" w:color="5B9BD5" w:themeColor="accent1" w:sz="4" w:space="0"/>
          <w:right w:val="single" w:color="5B9BD5" w:themeColor="accent1" w:sz="4" w:space="0"/>
          <w:insideH w:val="nil"/>
          <w:insideV w:val="nil"/>
        </w:tcBorders>
        <w:shd w:val="clear" w:color="auto" w:fill="5B9BD5" w:themeFill="accent1"/>
      </w:tcPr>
    </w:tblStylePr>
    <w:tblStylePr w:type="lastRow">
      <w:rPr>
        <w:b/>
        <w:bCs/>
      </w:rPr>
      <w:tcPr>
        <w:tcBorders>
          <w:top w:val="double" w:color="5B9BD5" w:themeColor="accent1"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46">
    <w:name w:val="网格表 4 - 着色 21"/>
    <w:basedOn w:val="88"/>
    <w:qFormat/>
    <w:uiPriority w:val="49"/>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14:textFill>
          <w14:solidFill>
            <w14:schemeClr w14:val="bg1"/>
          </w14:solidFill>
        </w14:textFill>
      </w:r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cPr>
        <w:tcBorders>
          <w:top w:val="double" w:color="ED7D31" w:themeColor="accent2"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47">
    <w:name w:val="网格表 4 - 着色 31"/>
    <w:basedOn w:val="88"/>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48">
    <w:name w:val="网格表 4 - 着色 41"/>
    <w:basedOn w:val="88"/>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cPr>
        <w:tcBorders>
          <w:top w:val="double" w:color="FFC000" w:themeColor="accent4"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49">
    <w:name w:val="网格表 4 - 着色 51"/>
    <w:basedOn w:val="88"/>
    <w:qFormat/>
    <w:uiPriority w:val="49"/>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50">
    <w:name w:val="网格表 4 - 着色 61"/>
    <w:basedOn w:val="88"/>
    <w:qFormat/>
    <w:uiPriority w:val="49"/>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14:textFill>
          <w14:solidFill>
            <w14:schemeClr w14:val="bg1"/>
          </w14:solidFill>
        </w14:textFill>
      </w:r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cPr>
        <w:tcBorders>
          <w:top w:val="double" w:color="70AD47" w:themeColor="accent6"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51">
    <w:name w:val="网格表 5 深色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cPr>
        <w:shd w:val="clear" w:color="auto" w:fill="999999" w:themeFill="text1" w:themeFillTint="66"/>
      </w:tcPr>
    </w:tblStylePr>
    <w:tblStylePr w:type="band1Horz">
      <w:tcPr>
        <w:shd w:val="clear" w:color="auto" w:fill="999999" w:themeFill="text1" w:themeFillTint="66"/>
      </w:tcPr>
    </w:tblStylePr>
  </w:style>
  <w:style w:type="table" w:customStyle="1" w:styleId="452">
    <w:name w:val="网格表 5 深色 - 着色 1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1"/>
      </w:tcPr>
    </w:tblStylePr>
    <w:tblStylePr w:type="band1Vert">
      <w:tcPr>
        <w:shd w:val="clear" w:color="auto" w:fill="BDD6EE" w:themeFill="accent1" w:themeFillTint="66"/>
      </w:tcPr>
    </w:tblStylePr>
    <w:tblStylePr w:type="band1Horz">
      <w:tcPr>
        <w:shd w:val="clear" w:color="auto" w:fill="BDD6EE" w:themeFill="accent1" w:themeFillTint="66"/>
      </w:tcPr>
    </w:tblStylePr>
  </w:style>
  <w:style w:type="table" w:customStyle="1" w:styleId="453">
    <w:name w:val="网格表 5 深色 - 着色 2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cPr>
        <w:shd w:val="clear" w:color="auto" w:fill="F7CAAC" w:themeFill="accent2" w:themeFillTint="66"/>
      </w:tcPr>
    </w:tblStylePr>
    <w:tblStylePr w:type="band1Horz">
      <w:tcPr>
        <w:shd w:val="clear" w:color="auto" w:fill="F7CAAC" w:themeFill="accent2" w:themeFillTint="66"/>
      </w:tcPr>
    </w:tblStylePr>
  </w:style>
  <w:style w:type="table" w:customStyle="1" w:styleId="454">
    <w:name w:val="网格表 5 深色 - 着色 3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CECEC" w:themeFill="accent3"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cPr>
        <w:shd w:val="clear" w:color="auto" w:fill="DADADA" w:themeFill="accent3" w:themeFillTint="66"/>
      </w:tcPr>
    </w:tblStylePr>
    <w:tblStylePr w:type="band1Horz">
      <w:tcPr>
        <w:shd w:val="clear" w:color="auto" w:fill="DADADA" w:themeFill="accent3" w:themeFillTint="66"/>
      </w:tcPr>
    </w:tblStylePr>
  </w:style>
  <w:style w:type="table" w:customStyle="1" w:styleId="455">
    <w:name w:val="网格表 5 深色 - 着色 4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EF2CC" w:themeFill="accent4"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cPr>
        <w:shd w:val="clear" w:color="auto" w:fill="FFE599" w:themeFill="accent4" w:themeFillTint="66"/>
      </w:tcPr>
    </w:tblStylePr>
    <w:tblStylePr w:type="band1Horz">
      <w:tcPr>
        <w:shd w:val="clear" w:color="auto" w:fill="FFE599" w:themeFill="accent4" w:themeFillTint="66"/>
      </w:tcPr>
    </w:tblStylePr>
  </w:style>
  <w:style w:type="table" w:customStyle="1" w:styleId="456">
    <w:name w:val="网格表 5 深色 - 着色 5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5"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5"/>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5"/>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5"/>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5"/>
      </w:tcPr>
    </w:tblStylePr>
    <w:tblStylePr w:type="band1Vert">
      <w:tcPr>
        <w:shd w:val="clear" w:color="auto" w:fill="B4C6E7" w:themeFill="accent5" w:themeFillTint="66"/>
      </w:tcPr>
    </w:tblStylePr>
    <w:tblStylePr w:type="band1Horz">
      <w:tcPr>
        <w:shd w:val="clear" w:color="auto" w:fill="B4C6E7" w:themeFill="accent5" w:themeFillTint="66"/>
      </w:tcPr>
    </w:tblStylePr>
  </w:style>
  <w:style w:type="table" w:customStyle="1" w:styleId="457">
    <w:name w:val="网格表 5 深色 - 着色 61"/>
    <w:basedOn w:val="88"/>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cPr>
        <w:shd w:val="clear" w:color="auto" w:fill="C5E0B3" w:themeFill="accent6" w:themeFillTint="66"/>
      </w:tcPr>
    </w:tblStylePr>
    <w:tblStylePr w:type="band1Horz">
      <w:tcPr>
        <w:shd w:val="clear" w:color="auto" w:fill="C5E0B3" w:themeFill="accent6" w:themeFillTint="66"/>
      </w:tcPr>
    </w:tblStylePr>
  </w:style>
  <w:style w:type="table" w:customStyle="1" w:styleId="458">
    <w:name w:val="网格表 6 彩色1"/>
    <w:basedOn w:val="88"/>
    <w:qFormat/>
    <w:uiPriority w:val="51"/>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459">
    <w:name w:val="网格表 6 彩色 - 着色 11"/>
    <w:basedOn w:val="88"/>
    <w:qFormat/>
    <w:uiPriority w:val="51"/>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bottom w:val="single" w:color="9CC2E5" w:themeColor="accent1" w:themeTint="99" w:sz="12" w:space="0"/>
        </w:tcBorders>
      </w:tcPr>
    </w:tblStylePr>
    <w:tblStylePr w:type="lastRow">
      <w:rPr>
        <w:b/>
        <w:bCs/>
      </w:rPr>
      <w:tcPr>
        <w:tcBorders>
          <w:top w:val="double" w:color="9CC2E5" w:themeColor="accent1" w:themeTint="99" w:sz="4" w:space="0"/>
        </w:tcBorders>
      </w:tcPr>
    </w:tblStylePr>
    <w:tblStylePr w:type="firstCol">
      <w:rPr>
        <w:b/>
        <w:bCs/>
      </w:rPr>
    </w:tblStylePr>
    <w:tblStylePr w:type="lastCol">
      <w:rPr>
        <w:b/>
        <w:bCs/>
      </w:rPr>
    </w:tblStylePr>
    <w:tblStylePr w:type="band1Vert">
      <w:tcPr>
        <w:shd w:val="clear" w:color="auto" w:fill="DEEAF6" w:themeFill="accent1" w:themeFillTint="33"/>
      </w:tcPr>
    </w:tblStylePr>
    <w:tblStylePr w:type="band1Horz">
      <w:tcPr>
        <w:shd w:val="clear" w:color="auto" w:fill="DEEAF6" w:themeFill="accent1" w:themeFillTint="33"/>
      </w:tcPr>
    </w:tblStylePr>
  </w:style>
  <w:style w:type="table" w:customStyle="1" w:styleId="460">
    <w:name w:val="网格表 6 彩色 - 着色 21"/>
    <w:basedOn w:val="88"/>
    <w:qFormat/>
    <w:uiPriority w:val="51"/>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bottom w:val="single" w:color="F4B083" w:themeColor="accent2" w:themeTint="99" w:sz="12" w:space="0"/>
        </w:tcBorders>
      </w:tcPr>
    </w:tblStylePr>
    <w:tblStylePr w:type="lastRow">
      <w:rPr>
        <w:b/>
        <w:bCs/>
      </w:rPr>
      <w:tcPr>
        <w:tcBorders>
          <w:top w:val="double" w:color="F4B083" w:themeColor="accent2" w:themeTint="99" w:sz="4" w:space="0"/>
        </w:tcBorders>
      </w:tc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461">
    <w:name w:val="网格表 6 彩色 - 着色 31"/>
    <w:basedOn w:val="88"/>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462">
    <w:name w:val="网格表 6 彩色 - 着色 41"/>
    <w:basedOn w:val="88"/>
    <w:qFormat/>
    <w:uiPriority w:val="51"/>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bottom w:val="single" w:color="FFD965" w:themeColor="accent4" w:themeTint="99" w:sz="12" w:space="0"/>
        </w:tcBorders>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463">
    <w:name w:val="网格表 6 彩色 - 着色 51"/>
    <w:basedOn w:val="88"/>
    <w:qFormat/>
    <w:uiPriority w:val="51"/>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bottom w:val="single" w:color="8EAADB" w:themeColor="accent5" w:themeTint="99" w:sz="12" w:space="0"/>
        </w:tcBorders>
      </w:tcPr>
    </w:tblStylePr>
    <w:tblStylePr w:type="lastRow">
      <w:rPr>
        <w:b/>
        <w:bCs/>
      </w:rPr>
      <w:tcPr>
        <w:tcBorders>
          <w:top w:val="double" w:color="8EAADB" w:themeColor="accent5" w:themeTint="99"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table" w:customStyle="1" w:styleId="464">
    <w:name w:val="网格表 6 彩色 - 着色 61"/>
    <w:basedOn w:val="88"/>
    <w:qFormat/>
    <w:uiPriority w:val="51"/>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bottom w:val="single" w:color="A8D08D" w:themeColor="accent6" w:themeTint="99" w:sz="12" w:space="0"/>
        </w:tcBorders>
      </w:tcPr>
    </w:tblStylePr>
    <w:tblStylePr w:type="lastRow">
      <w:rPr>
        <w:b/>
        <w:bCs/>
      </w:rPr>
      <w:tcPr>
        <w:tcBorders>
          <w:top w:val="double" w:color="A8D08D" w:themeColor="accent6" w:themeTint="99" w:sz="4" w:space="0"/>
        </w:tcBorders>
      </w:tcPr>
    </w:tblStylePr>
    <w:tblStylePr w:type="firstCol">
      <w:rPr>
        <w:b/>
        <w:bCs/>
      </w:rPr>
    </w:tblStylePr>
    <w:tblStylePr w:type="lastCol">
      <w:rPr>
        <w:b/>
        <w:bCs/>
      </w:rPr>
    </w:tblStylePr>
    <w:tblStylePr w:type="band1Vert">
      <w:tcPr>
        <w:shd w:val="clear" w:color="auto" w:fill="E2EFD9" w:themeFill="accent6" w:themeFillTint="33"/>
      </w:tcPr>
    </w:tblStylePr>
    <w:tblStylePr w:type="band1Horz">
      <w:tcPr>
        <w:shd w:val="clear" w:color="auto" w:fill="E2EFD9" w:themeFill="accent6" w:themeFillTint="33"/>
      </w:tcPr>
    </w:tblStylePr>
  </w:style>
  <w:style w:type="table" w:customStyle="1" w:styleId="465">
    <w:name w:val="网格表 7 彩色1"/>
    <w:basedOn w:val="88"/>
    <w:qFormat/>
    <w:uiPriority w:val="52"/>
    <w:rPr>
      <w:color w:val="000000" w:themeColor="text1"/>
      <w14:textFill>
        <w14:solidFill>
          <w14:schemeClr w14:val="tx1"/>
        </w14:solidFill>
      </w14:textFill>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CCCCCC" w:themeFill="text1" w:themeFillTint="33"/>
      </w:tcPr>
    </w:tblStylePr>
    <w:tblStylePr w:type="band1Horz">
      <w:tcPr>
        <w:shd w:val="clear" w:color="auto" w:fill="CCCCCC" w:themeFill="text1" w:themeFillTint="33"/>
      </w:tcPr>
    </w:tblStylePr>
    <w:tblStylePr w:type="neCell">
      <w:tcPr>
        <w:tcBorders>
          <w:bottom w:val="single" w:color="666666" w:themeColor="text1" w:themeTint="99" w:sz="4" w:space="0"/>
        </w:tcBorders>
      </w:tcPr>
    </w:tblStylePr>
    <w:tblStylePr w:type="nwCell">
      <w:tcPr>
        <w:tcBorders>
          <w:bottom w:val="single" w:color="666666" w:themeColor="text1" w:themeTint="99" w:sz="4" w:space="0"/>
        </w:tcBorders>
      </w:tcPr>
    </w:tblStylePr>
    <w:tblStylePr w:type="seCell">
      <w:tcPr>
        <w:tcBorders>
          <w:top w:val="single" w:color="666666" w:themeColor="text1" w:themeTint="99" w:sz="4" w:space="0"/>
        </w:tcBorders>
      </w:tcPr>
    </w:tblStylePr>
    <w:tblStylePr w:type="swCell">
      <w:tcPr>
        <w:tcBorders>
          <w:top w:val="single" w:color="666666" w:themeColor="text1" w:themeTint="99" w:sz="4" w:space="0"/>
        </w:tcBorders>
      </w:tcPr>
    </w:tblStylePr>
  </w:style>
  <w:style w:type="table" w:customStyle="1" w:styleId="466">
    <w:name w:val="网格表 7 彩色 - 着色 11"/>
    <w:basedOn w:val="88"/>
    <w:qFormat/>
    <w:uiPriority w:val="52"/>
    <w:rPr>
      <w:color w:val="2E75B6" w:themeColor="accent1" w:themeShade="BF"/>
    </w:rPr>
    <w:tblPr>
      <w:tblBorders>
        <w:top w:val="single" w:color="9CC2E5" w:themeColor="accent1" w:themeTint="99" w:sz="4" w:space="0"/>
        <w:left w:val="single" w:color="9CC2E5" w:themeColor="accent1" w:themeTint="99" w:sz="4" w:space="0"/>
        <w:bottom w:val="single" w:color="9CC2E5" w:themeColor="accent1" w:themeTint="99" w:sz="4" w:space="0"/>
        <w:right w:val="single" w:color="9CC2E5" w:themeColor="accent1" w:themeTint="99" w:sz="4" w:space="0"/>
        <w:insideH w:val="single" w:color="9CC2E5" w:themeColor="accent1" w:themeTint="99" w:sz="4" w:space="0"/>
        <w:insideV w:val="single" w:color="9CC2E5" w:themeColor="accent1"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EEAF6" w:themeFill="accent1" w:themeFillTint="33"/>
      </w:tcPr>
    </w:tblStylePr>
    <w:tblStylePr w:type="band1Horz">
      <w:tcPr>
        <w:shd w:val="clear" w:color="auto" w:fill="DEEAF6" w:themeFill="accent1" w:themeFillTint="33"/>
      </w:tcPr>
    </w:tblStylePr>
    <w:tblStylePr w:type="neCell">
      <w:tcPr>
        <w:tcBorders>
          <w:bottom w:val="single" w:color="9CC2E5" w:themeColor="accent1" w:themeTint="99" w:sz="4" w:space="0"/>
        </w:tcBorders>
      </w:tcPr>
    </w:tblStylePr>
    <w:tblStylePr w:type="nwCell">
      <w:tcPr>
        <w:tcBorders>
          <w:bottom w:val="single" w:color="9CC2E5" w:themeColor="accent1" w:themeTint="99" w:sz="4" w:space="0"/>
        </w:tcBorders>
      </w:tcPr>
    </w:tblStylePr>
    <w:tblStylePr w:type="seCell">
      <w:tcPr>
        <w:tcBorders>
          <w:top w:val="single" w:color="9CC2E5" w:themeColor="accent1" w:themeTint="99" w:sz="4" w:space="0"/>
        </w:tcBorders>
      </w:tcPr>
    </w:tblStylePr>
    <w:tblStylePr w:type="swCell">
      <w:tcPr>
        <w:tcBorders>
          <w:top w:val="single" w:color="9CC2E5" w:themeColor="accent1" w:themeTint="99" w:sz="4" w:space="0"/>
        </w:tcBorders>
      </w:tcPr>
    </w:tblStylePr>
  </w:style>
  <w:style w:type="table" w:customStyle="1" w:styleId="467">
    <w:name w:val="网格表 7 彩色 - 着色 21"/>
    <w:basedOn w:val="88"/>
    <w:qFormat/>
    <w:uiPriority w:val="52"/>
    <w:rPr>
      <w:color w:val="C55A11" w:themeColor="accent2" w:themeShade="BF"/>
    </w:rPr>
    <w:tblPr>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BE4D5" w:themeFill="accent2" w:themeFillTint="33"/>
      </w:tcPr>
    </w:tblStylePr>
    <w:tblStylePr w:type="band1Horz">
      <w:tcPr>
        <w:shd w:val="clear" w:color="auto" w:fill="FBE4D5" w:themeFill="accent2" w:themeFillTint="33"/>
      </w:tcPr>
    </w:tblStylePr>
    <w:tblStylePr w:type="neCell">
      <w:tcPr>
        <w:tcBorders>
          <w:bottom w:val="single" w:color="F4B083" w:themeColor="accent2" w:themeTint="99" w:sz="4" w:space="0"/>
        </w:tcBorders>
      </w:tcPr>
    </w:tblStylePr>
    <w:tblStylePr w:type="nwCell">
      <w:tcPr>
        <w:tcBorders>
          <w:bottom w:val="single" w:color="F4B083" w:themeColor="accent2" w:themeTint="99" w:sz="4" w:space="0"/>
        </w:tcBorders>
      </w:tcPr>
    </w:tblStylePr>
    <w:tblStylePr w:type="seCell">
      <w:tcPr>
        <w:tcBorders>
          <w:top w:val="single" w:color="F4B083" w:themeColor="accent2" w:themeTint="99" w:sz="4" w:space="0"/>
        </w:tcBorders>
      </w:tcPr>
    </w:tblStylePr>
    <w:tblStylePr w:type="swCell">
      <w:tcPr>
        <w:tcBorders>
          <w:top w:val="single" w:color="F4B083" w:themeColor="accent2" w:themeTint="99" w:sz="4" w:space="0"/>
        </w:tcBorders>
      </w:tcPr>
    </w:tblStylePr>
  </w:style>
  <w:style w:type="table" w:customStyle="1" w:styleId="468">
    <w:name w:val="网格表 7 彩色 - 着色 31"/>
    <w:basedOn w:val="88"/>
    <w:qFormat/>
    <w:uiPriority w:val="52"/>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CECEC" w:themeFill="accent3" w:themeFillTint="33"/>
      </w:tcPr>
    </w:tblStylePr>
    <w:tblStylePr w:type="band1Horz">
      <w:tcPr>
        <w:shd w:val="clear" w:color="auto" w:fill="ECECEC" w:themeFill="accent3" w:themeFillTint="33"/>
      </w:tcPr>
    </w:tblStylePr>
    <w:tblStylePr w:type="neCell">
      <w:tcPr>
        <w:tcBorders>
          <w:bottom w:val="single" w:color="C8C8C8" w:themeColor="accent3" w:themeTint="99" w:sz="4" w:space="0"/>
        </w:tcBorders>
      </w:tcPr>
    </w:tblStylePr>
    <w:tblStylePr w:type="nwCell">
      <w:tcPr>
        <w:tcBorders>
          <w:bottom w:val="single" w:color="C8C8C8" w:themeColor="accent3" w:themeTint="99" w:sz="4" w:space="0"/>
        </w:tcBorders>
      </w:tcPr>
    </w:tblStylePr>
    <w:tblStylePr w:type="seCell">
      <w:tcPr>
        <w:tcBorders>
          <w:top w:val="single" w:color="C8C8C8" w:themeColor="accent3" w:themeTint="99" w:sz="4" w:space="0"/>
        </w:tcBorders>
      </w:tcPr>
    </w:tblStylePr>
    <w:tblStylePr w:type="swCell">
      <w:tcPr>
        <w:tcBorders>
          <w:top w:val="single" w:color="C8C8C8" w:themeColor="accent3" w:themeTint="99" w:sz="4" w:space="0"/>
        </w:tcBorders>
      </w:tcPr>
    </w:tblStylePr>
  </w:style>
  <w:style w:type="table" w:customStyle="1" w:styleId="469">
    <w:name w:val="网格表 7 彩色 - 着色 41"/>
    <w:basedOn w:val="88"/>
    <w:qFormat/>
    <w:uiPriority w:val="52"/>
    <w:rPr>
      <w:color w:val="BF9000" w:themeColor="accent4" w:themeShade="BF"/>
    </w:rPr>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insideV w:val="single" w:color="FFD965" w:themeColor="accent4"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FEF2CC" w:themeFill="accent4" w:themeFillTint="33"/>
      </w:tcPr>
    </w:tblStylePr>
    <w:tblStylePr w:type="band1Horz">
      <w:tcPr>
        <w:shd w:val="clear" w:color="auto" w:fill="FEF2CC" w:themeFill="accent4" w:themeFillTint="33"/>
      </w:tcPr>
    </w:tblStylePr>
    <w:tblStylePr w:type="neCell">
      <w:tcPr>
        <w:tcBorders>
          <w:bottom w:val="single" w:color="FFD965" w:themeColor="accent4" w:themeTint="99" w:sz="4" w:space="0"/>
        </w:tcBorders>
      </w:tcPr>
    </w:tblStylePr>
    <w:tblStylePr w:type="nwCell">
      <w:tcPr>
        <w:tcBorders>
          <w:bottom w:val="single" w:color="FFD965" w:themeColor="accent4" w:themeTint="99" w:sz="4" w:space="0"/>
        </w:tcBorders>
      </w:tcPr>
    </w:tblStylePr>
    <w:tblStylePr w:type="seCell">
      <w:tcPr>
        <w:tcBorders>
          <w:top w:val="single" w:color="FFD965" w:themeColor="accent4" w:themeTint="99" w:sz="4" w:space="0"/>
        </w:tcBorders>
      </w:tcPr>
    </w:tblStylePr>
    <w:tblStylePr w:type="swCell">
      <w:tcPr>
        <w:tcBorders>
          <w:top w:val="single" w:color="FFD965" w:themeColor="accent4" w:themeTint="99" w:sz="4" w:space="0"/>
        </w:tcBorders>
      </w:tcPr>
    </w:tblStylePr>
  </w:style>
  <w:style w:type="table" w:customStyle="1" w:styleId="470">
    <w:name w:val="网格表 7 彩色 - 着色 51"/>
    <w:basedOn w:val="88"/>
    <w:qFormat/>
    <w:uiPriority w:val="52"/>
    <w:rPr>
      <w:color w:val="2F5597" w:themeColor="accent5" w:themeShade="BF"/>
    </w:rPr>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D9E2F3" w:themeFill="accent5" w:themeFillTint="33"/>
      </w:tcPr>
    </w:tblStylePr>
    <w:tblStylePr w:type="band1Horz">
      <w:tcPr>
        <w:shd w:val="clear" w:color="auto" w:fill="D9E2F3" w:themeFill="accent5" w:themeFillTint="33"/>
      </w:tcPr>
    </w:tblStylePr>
    <w:tblStylePr w:type="neCell">
      <w:tcPr>
        <w:tcBorders>
          <w:bottom w:val="single" w:color="8EAADB" w:themeColor="accent5" w:themeTint="99" w:sz="4" w:space="0"/>
        </w:tcBorders>
      </w:tcPr>
    </w:tblStylePr>
    <w:tblStylePr w:type="nwCell">
      <w:tcPr>
        <w:tcBorders>
          <w:bottom w:val="single" w:color="8EAADB" w:themeColor="accent5" w:themeTint="99" w:sz="4" w:space="0"/>
        </w:tcBorders>
      </w:tcPr>
    </w:tblStylePr>
    <w:tblStylePr w:type="seCell">
      <w:tcPr>
        <w:tcBorders>
          <w:top w:val="single" w:color="8EAADB" w:themeColor="accent5" w:themeTint="99" w:sz="4" w:space="0"/>
        </w:tcBorders>
      </w:tcPr>
    </w:tblStylePr>
    <w:tblStylePr w:type="swCell">
      <w:tcPr>
        <w:tcBorders>
          <w:top w:val="single" w:color="8EAADB" w:themeColor="accent5" w:themeTint="99" w:sz="4" w:space="0"/>
        </w:tcBorders>
      </w:tcPr>
    </w:tblStylePr>
  </w:style>
  <w:style w:type="table" w:customStyle="1" w:styleId="471">
    <w:name w:val="网格表 7 彩色 - 着色 61"/>
    <w:basedOn w:val="88"/>
    <w:qFormat/>
    <w:uiPriority w:val="52"/>
    <w:rPr>
      <w:color w:val="548235" w:themeColor="accent6" w:themeShade="BF"/>
    </w:rPr>
    <w:tblPr>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cPr>
        <w:tcBorders>
          <w:top w:val="nil"/>
          <w:left w:val="nil"/>
          <w:right w:val="nil"/>
          <w:insideH w:val="nil"/>
          <w:insideV w:val="nil"/>
        </w:tcBorders>
        <w:shd w:val="clear" w:color="auto" w:fill="FFFFFF" w:themeFill="background1"/>
      </w:tcPr>
    </w:tblStylePr>
    <w:tblStylePr w:type="lastRow">
      <w:rPr>
        <w:b/>
        <w:bCs/>
      </w:rPr>
      <w:tcPr>
        <w:tcBorders>
          <w:left w:val="nil"/>
          <w:bottom w:val="nil"/>
          <w:right w:val="nil"/>
          <w:insideH w:val="nil"/>
          <w:insideV w:val="nil"/>
        </w:tcBorders>
        <w:shd w:val="clear" w:color="auto" w:fill="FFFFFF" w:themeFill="background1"/>
      </w:tcPr>
    </w:tblStylePr>
    <w:tblStylePr w:type="firstCol">
      <w:pPr>
        <w:jc w:val="right"/>
      </w:pPr>
      <w:rPr>
        <w:i/>
        <w:iCs/>
      </w:rPr>
      <w:tcPr>
        <w:tcBorders>
          <w:top w:val="nil"/>
          <w:left w:val="nil"/>
          <w:bottom w:val="nil"/>
          <w:insideH w:val="nil"/>
          <w:insideV w:val="nil"/>
        </w:tcBorders>
        <w:shd w:val="clear" w:color="auto" w:fill="FFFFFF" w:themeFill="background1"/>
      </w:tcPr>
    </w:tblStylePr>
    <w:tblStylePr w:type="lastCol">
      <w:rPr>
        <w:i/>
        <w:iCs/>
      </w:rPr>
      <w:tcPr>
        <w:tcBorders>
          <w:top w:val="nil"/>
          <w:bottom w:val="nil"/>
          <w:right w:val="nil"/>
          <w:insideH w:val="nil"/>
          <w:insideV w:val="nil"/>
        </w:tcBorders>
        <w:shd w:val="clear" w:color="auto" w:fill="FFFFFF" w:themeFill="background1"/>
      </w:tcPr>
    </w:tblStylePr>
    <w:tblStylePr w:type="band1Vert">
      <w:tcPr>
        <w:shd w:val="clear" w:color="auto" w:fill="E2EFD9" w:themeFill="accent6" w:themeFillTint="33"/>
      </w:tcPr>
    </w:tblStylePr>
    <w:tblStylePr w:type="band1Horz">
      <w:tcPr>
        <w:shd w:val="clear" w:color="auto" w:fill="E2EFD9" w:themeFill="accent6" w:themeFillTint="33"/>
      </w:tcPr>
    </w:tblStylePr>
    <w:tblStylePr w:type="neCell">
      <w:tcPr>
        <w:tcBorders>
          <w:bottom w:val="single" w:color="A8D08D" w:themeColor="accent6" w:themeTint="99" w:sz="4" w:space="0"/>
        </w:tcBorders>
      </w:tcPr>
    </w:tblStylePr>
    <w:tblStylePr w:type="nwCell">
      <w:tcPr>
        <w:tcBorders>
          <w:bottom w:val="single" w:color="A8D08D" w:themeColor="accent6" w:themeTint="99" w:sz="4" w:space="0"/>
        </w:tcBorders>
      </w:tcPr>
    </w:tblStylePr>
    <w:tblStylePr w:type="seCell">
      <w:tcPr>
        <w:tcBorders>
          <w:top w:val="single" w:color="A8D08D" w:themeColor="accent6" w:themeTint="99" w:sz="4" w:space="0"/>
        </w:tcBorders>
      </w:tcPr>
    </w:tblStylePr>
    <w:tblStylePr w:type="swCell">
      <w:tcPr>
        <w:tcBorders>
          <w:top w:val="single" w:color="A8D08D" w:themeColor="accent6" w:themeTint="99" w:sz="4" w:space="0"/>
        </w:tcBorders>
      </w:tcPr>
    </w:tblStylePr>
  </w:style>
  <w:style w:type="table" w:customStyle="1" w:styleId="472">
    <w:name w:val="网格型浅色1"/>
    <w:basedOn w:val="88"/>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473">
    <w:name w:val="尾注文本 字符"/>
    <w:basedOn w:val="231"/>
    <w:link w:val="56"/>
    <w:semiHidden/>
    <w:qFormat/>
    <w:uiPriority w:val="99"/>
    <w:rPr>
      <w:kern w:val="2"/>
      <w:sz w:val="21"/>
      <w:szCs w:val="24"/>
    </w:rPr>
  </w:style>
  <w:style w:type="character" w:customStyle="1" w:styleId="474">
    <w:name w:val="文档结构图 字符"/>
    <w:basedOn w:val="231"/>
    <w:link w:val="32"/>
    <w:semiHidden/>
    <w:qFormat/>
    <w:uiPriority w:val="99"/>
    <w:rPr>
      <w:rFonts w:ascii="Microsoft YaHei UI" w:eastAsia="Microsoft YaHei UI"/>
      <w:kern w:val="2"/>
      <w:sz w:val="18"/>
      <w:szCs w:val="18"/>
    </w:rPr>
  </w:style>
  <w:style w:type="table" w:customStyle="1" w:styleId="475">
    <w:name w:val="无格式表格 11"/>
    <w:basedOn w:val="88"/>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6">
    <w:name w:val="无格式表格 21"/>
    <w:basedOn w:val="88"/>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477">
    <w:name w:val="无格式表格 31"/>
    <w:basedOn w:val="88"/>
    <w:qFormat/>
    <w:uiPriority w:val="43"/>
    <w:tblStylePr w:type="firstRow">
      <w:rPr>
        <w:b/>
        <w:bCs/>
        <w:caps/>
      </w:rPr>
      <w:tcPr>
        <w:tcBorders>
          <w:bottom w:val="single" w:color="7E7E7E" w:themeColor="text1" w:themeTint="80" w:sz="4" w:space="0"/>
        </w:tcBorders>
      </w:tcPr>
    </w:tblStylePr>
    <w:tblStylePr w:type="lastRow">
      <w:rPr>
        <w:b/>
        <w:bCs/>
        <w:caps/>
      </w:rPr>
      <w:tcPr>
        <w:tcBorders>
          <w:top w:val="nil"/>
        </w:tcBorders>
      </w:tcPr>
    </w:tblStylePr>
    <w:tblStylePr w:type="firstCol">
      <w:rPr>
        <w:b/>
        <w:bCs/>
        <w:caps/>
      </w:rPr>
      <w:tcPr>
        <w:tcBorders>
          <w:right w:val="single" w:color="7E7E7E" w:themeColor="text1" w:themeTint="80" w:sz="4" w:space="0"/>
        </w:tcBorders>
      </w:tcPr>
    </w:tblStylePr>
    <w:tblStylePr w:type="lastCol">
      <w:rPr>
        <w:b/>
        <w:bCs/>
        <w:caps/>
      </w:rPr>
      <w:tcPr>
        <w:tcBorders>
          <w:left w:val="nil"/>
        </w:tcBorders>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style>
  <w:style w:type="table" w:customStyle="1" w:styleId="478">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table" w:customStyle="1" w:styleId="479">
    <w:name w:val="无格式表格 51"/>
    <w:basedOn w:val="88"/>
    <w:qFormat/>
    <w:uiPriority w:val="45"/>
    <w:tblStylePr w:type="firstRow">
      <w:rPr>
        <w:rFonts w:asciiTheme="majorHAnsi" w:hAnsiTheme="majorHAnsi" w:eastAsiaTheme="majorEastAsia" w:cstheme="majorBidi"/>
        <w:i/>
        <w:iCs/>
        <w:sz w:val="26"/>
      </w:rPr>
      <w:tcPr>
        <w:tcBorders>
          <w:bottom w:val="single" w:color="7E7E7E"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cPr>
        <w:tcBorders>
          <w:top w:val="single" w:color="7E7E7E"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cPr>
        <w:tcBorders>
          <w:right w:val="single" w:color="7E7E7E"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cPr>
        <w:tcBorders>
          <w:left w:val="single" w:color="7E7E7E" w:themeColor="text1" w:themeTint="80" w:sz="4" w:space="0"/>
        </w:tcBorders>
        <w:shd w:val="clear" w:color="auto" w:fill="FFFFFF" w:themeFill="background1"/>
      </w:tcPr>
    </w:tblStylePr>
    <w:tblStylePr w:type="band1Vert">
      <w:tcPr>
        <w:shd w:val="clear" w:color="auto" w:fill="F1F1F1" w:themeFill="background1" w:themeFillShade="F2"/>
      </w:tcPr>
    </w:tblStylePr>
    <w:tblStylePr w:type="band1Horz">
      <w:tcPr>
        <w:shd w:val="clear" w:color="auto" w:fill="F1F1F1" w:themeFill="background1" w:themeFillShade="F2"/>
      </w:tcPr>
    </w:tblStylePr>
    <w:tblStylePr w:type="neCell">
      <w:tcPr>
        <w:tcBorders>
          <w:left w:val="nil"/>
        </w:tcBorders>
      </w:tcPr>
    </w:tblStylePr>
    <w:tblStylePr w:type="nwCell">
      <w:tcPr>
        <w:tcBorders>
          <w:right w:val="nil"/>
        </w:tcBorders>
      </w:tcPr>
    </w:tblStylePr>
    <w:tblStylePr w:type="seCell">
      <w:tcPr>
        <w:tcBorders>
          <w:left w:val="nil"/>
        </w:tcBorders>
      </w:tcPr>
    </w:tblStylePr>
    <w:tblStylePr w:type="swCell">
      <w:tcPr>
        <w:tcBorders>
          <w:right w:val="nil"/>
        </w:tcBorders>
      </w:tcPr>
    </w:tblStylePr>
  </w:style>
  <w:style w:type="paragraph" w:styleId="48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481">
    <w:name w:val="信息标题 字符"/>
    <w:basedOn w:val="231"/>
    <w:link w:val="79"/>
    <w:semiHidden/>
    <w:qFormat/>
    <w:uiPriority w:val="99"/>
    <w:rPr>
      <w:rFonts w:asciiTheme="majorHAnsi" w:hAnsiTheme="majorHAnsi" w:eastAsiaTheme="majorEastAsia" w:cstheme="majorBidi"/>
      <w:kern w:val="2"/>
      <w:sz w:val="24"/>
      <w:szCs w:val="24"/>
      <w:shd w:val="pct20" w:color="auto" w:fill="auto"/>
    </w:rPr>
  </w:style>
  <w:style w:type="paragraph" w:styleId="482">
    <w:name w:val="Quote"/>
    <w:basedOn w:val="1"/>
    <w:next w:val="1"/>
    <w:link w:val="483"/>
    <w:qFormat/>
    <w:uiPriority w:val="29"/>
    <w:pPr>
      <w:spacing w:before="200" w:after="1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483">
    <w:name w:val="引用 字符"/>
    <w:basedOn w:val="231"/>
    <w:link w:val="482"/>
    <w:qFormat/>
    <w:uiPriority w:val="29"/>
    <w:rPr>
      <w:i/>
      <w:iCs/>
      <w:color w:val="404040" w:themeColor="text1" w:themeTint="BF"/>
      <w:kern w:val="2"/>
      <w:sz w:val="21"/>
      <w:szCs w:val="24"/>
      <w14:textFill>
        <w14:solidFill>
          <w14:schemeClr w14:val="tx1">
            <w14:lumMod w14:val="75000"/>
            <w14:lumOff w14:val="25000"/>
          </w14:schemeClr>
        </w14:solidFill>
      </w14:textFill>
    </w:rPr>
  </w:style>
  <w:style w:type="character" w:styleId="484">
    <w:name w:val="Placeholder Text"/>
    <w:basedOn w:val="231"/>
    <w:semiHidden/>
    <w:qFormat/>
    <w:uiPriority w:val="99"/>
    <w:rPr>
      <w:color w:val="808080"/>
    </w:rPr>
  </w:style>
  <w:style w:type="character" w:customStyle="1" w:styleId="485">
    <w:name w:val="正文文本首行缩进 字符"/>
    <w:basedOn w:val="333"/>
    <w:link w:val="86"/>
    <w:semiHidden/>
    <w:qFormat/>
    <w:uiPriority w:val="99"/>
    <w:rPr>
      <w:kern w:val="2"/>
      <w:sz w:val="21"/>
      <w:szCs w:val="24"/>
    </w:rPr>
  </w:style>
  <w:style w:type="character" w:customStyle="1" w:styleId="486">
    <w:name w:val="正文文本缩进 字符"/>
    <w:basedOn w:val="231"/>
    <w:link w:val="41"/>
    <w:semiHidden/>
    <w:qFormat/>
    <w:uiPriority w:val="99"/>
    <w:rPr>
      <w:kern w:val="2"/>
      <w:sz w:val="21"/>
      <w:szCs w:val="24"/>
    </w:rPr>
  </w:style>
  <w:style w:type="character" w:customStyle="1" w:styleId="487">
    <w:name w:val="正文文本首行缩进 2 字符"/>
    <w:basedOn w:val="486"/>
    <w:link w:val="87"/>
    <w:semiHidden/>
    <w:qFormat/>
    <w:uiPriority w:val="99"/>
    <w:rPr>
      <w:kern w:val="2"/>
      <w:sz w:val="21"/>
      <w:szCs w:val="24"/>
    </w:rPr>
  </w:style>
  <w:style w:type="character" w:customStyle="1" w:styleId="488">
    <w:name w:val="正文文本 2 字符"/>
    <w:basedOn w:val="231"/>
    <w:link w:val="76"/>
    <w:semiHidden/>
    <w:qFormat/>
    <w:uiPriority w:val="99"/>
    <w:rPr>
      <w:kern w:val="2"/>
      <w:sz w:val="21"/>
      <w:szCs w:val="24"/>
    </w:rPr>
  </w:style>
  <w:style w:type="character" w:customStyle="1" w:styleId="489">
    <w:name w:val="正文文本 3 字符"/>
    <w:basedOn w:val="231"/>
    <w:link w:val="37"/>
    <w:semiHidden/>
    <w:qFormat/>
    <w:uiPriority w:val="99"/>
    <w:rPr>
      <w:kern w:val="2"/>
      <w:sz w:val="16"/>
      <w:szCs w:val="16"/>
    </w:rPr>
  </w:style>
  <w:style w:type="character" w:customStyle="1" w:styleId="490">
    <w:name w:val="正文文本缩进 2 字符"/>
    <w:basedOn w:val="231"/>
    <w:link w:val="55"/>
    <w:semiHidden/>
    <w:qFormat/>
    <w:uiPriority w:val="99"/>
    <w:rPr>
      <w:kern w:val="2"/>
      <w:sz w:val="21"/>
      <w:szCs w:val="24"/>
    </w:rPr>
  </w:style>
  <w:style w:type="character" w:customStyle="1" w:styleId="491">
    <w:name w:val="正文文本缩进 3 字符"/>
    <w:basedOn w:val="231"/>
    <w:link w:val="71"/>
    <w:semiHidden/>
    <w:qFormat/>
    <w:uiPriority w:val="99"/>
    <w:rPr>
      <w:kern w:val="2"/>
      <w:sz w:val="16"/>
      <w:szCs w:val="16"/>
    </w:rPr>
  </w:style>
  <w:style w:type="character" w:customStyle="1" w:styleId="492">
    <w:name w:val="注释标题 字符"/>
    <w:basedOn w:val="231"/>
    <w:link w:val="22"/>
    <w:semiHidden/>
    <w:qFormat/>
    <w:uiPriority w:val="99"/>
    <w:rPr>
      <w:kern w:val="2"/>
      <w:sz w:val="21"/>
      <w:szCs w:val="24"/>
    </w:rPr>
  </w:style>
  <w:style w:type="paragraph" w:customStyle="1" w:styleId="493">
    <w:name w:val="附录无标题章"/>
    <w:basedOn w:val="276"/>
    <w:qFormat/>
    <w:uiPriority w:val="0"/>
    <w:pPr>
      <w:spacing w:before="0" w:beforeLines="0" w:after="0" w:afterLines="0"/>
    </w:pPr>
    <w:rPr>
      <w:rFonts w:asciiTheme="majorEastAsia" w:eastAsiaTheme="majorEastAsia"/>
    </w:rPr>
  </w:style>
  <w:style w:type="paragraph" w:customStyle="1" w:styleId="494">
    <w:name w:val="附录一级无标题条"/>
    <w:basedOn w:val="277"/>
    <w:qFormat/>
    <w:uiPriority w:val="0"/>
    <w:pPr>
      <w:spacing w:before="0" w:beforeLines="0" w:after="0" w:afterLines="0"/>
    </w:pPr>
    <w:rPr>
      <w:rFonts w:asciiTheme="majorEastAsia" w:eastAsiaTheme="majorEastAsia"/>
    </w:rPr>
  </w:style>
  <w:style w:type="paragraph" w:customStyle="1" w:styleId="495">
    <w:name w:val="附录二级无标题条"/>
    <w:basedOn w:val="278"/>
    <w:qFormat/>
    <w:uiPriority w:val="0"/>
    <w:pPr>
      <w:spacing w:before="0" w:beforeLines="0" w:after="0" w:afterLines="0"/>
    </w:pPr>
    <w:rPr>
      <w:rFonts w:asciiTheme="majorEastAsia" w:eastAsiaTheme="majorEastAsia"/>
    </w:rPr>
  </w:style>
  <w:style w:type="paragraph" w:customStyle="1" w:styleId="496">
    <w:name w:val="附录三级无标题条"/>
    <w:basedOn w:val="279"/>
    <w:qFormat/>
    <w:uiPriority w:val="0"/>
    <w:pPr>
      <w:spacing w:before="0" w:beforeLines="0" w:after="0" w:afterLines="0"/>
    </w:pPr>
    <w:rPr>
      <w:rFonts w:asciiTheme="majorEastAsia" w:eastAsiaTheme="majorEastAsia"/>
    </w:rPr>
  </w:style>
  <w:style w:type="paragraph" w:customStyle="1" w:styleId="497">
    <w:name w:val="附录四级无标题条"/>
    <w:basedOn w:val="280"/>
    <w:qFormat/>
    <w:uiPriority w:val="0"/>
    <w:pPr>
      <w:spacing w:before="0" w:beforeLines="0" w:after="0" w:afterLines="0"/>
    </w:pPr>
    <w:rPr>
      <w:rFonts w:asciiTheme="majorEastAsia" w:eastAsiaTheme="majorEastAsia"/>
    </w:rPr>
  </w:style>
  <w:style w:type="paragraph" w:customStyle="1" w:styleId="498">
    <w:name w:val="标准标志TB"/>
    <w:basedOn w:val="1"/>
    <w:qFormat/>
    <w:uiPriority w:val="0"/>
    <w:pPr>
      <w:widowControl/>
      <w:shd w:val="solid" w:color="FFFFFF" w:fill="FFFFFF"/>
      <w:spacing w:line="0" w:lineRule="atLeast"/>
      <w:jc w:val="right"/>
    </w:pPr>
    <w:rPr>
      <w:rFonts w:eastAsia="Arial Unicode MS"/>
      <w:b/>
      <w:w w:val="130"/>
      <w:sz w:val="96"/>
      <w:szCs w:val="20"/>
    </w:rPr>
  </w:style>
  <w:style w:type="paragraph" w:customStyle="1" w:styleId="499">
    <w:name w:val="标准称谓TB"/>
    <w:basedOn w:val="1"/>
    <w:qFormat/>
    <w:uiPriority w:val="0"/>
    <w:pPr>
      <w:kinsoku w:val="0"/>
      <w:overflowPunct w:val="0"/>
      <w:autoSpaceDE w:val="0"/>
      <w:autoSpaceDN w:val="0"/>
      <w:spacing w:line="0" w:lineRule="atLeast"/>
      <w:jc w:val="center"/>
    </w:pPr>
    <w:rPr>
      <w:rFonts w:hint="eastAsia" w:ascii="黑体" w:hAnsi="黑体" w:eastAsia="黑体" w:cs="黑体"/>
      <w:bCs/>
      <w:spacing w:val="40"/>
      <w:kern w:val="0"/>
      <w:sz w:val="72"/>
      <w:szCs w:val="20"/>
    </w:rPr>
  </w:style>
  <w:style w:type="paragraph" w:customStyle="1" w:styleId="500">
    <w:name w:val="发布GB"/>
    <w:basedOn w:val="40"/>
    <w:qFormat/>
    <w:uiPriority w:val="0"/>
    <w:pPr>
      <w:spacing w:after="0" w:line="280" w:lineRule="exact"/>
      <w:ind w:left="284"/>
    </w:pPr>
    <w:rPr>
      <w:rFonts w:ascii="黑体" w:eastAsia="黑体"/>
      <w:kern w:val="3"/>
      <w:sz w:val="28"/>
    </w:rPr>
  </w:style>
  <w:style w:type="paragraph" w:customStyle="1" w:styleId="501">
    <w:name w:val="发布DB"/>
    <w:basedOn w:val="500"/>
    <w:qFormat/>
    <w:uiPriority w:val="0"/>
    <w:pPr>
      <w:ind w:left="567"/>
    </w:pPr>
  </w:style>
  <w:style w:type="paragraph" w:customStyle="1" w:styleId="502">
    <w:name w:val="发布HB"/>
    <w:basedOn w:val="500"/>
    <w:qFormat/>
    <w:uiPriority w:val="0"/>
    <w:pPr>
      <w:ind w:left="567"/>
    </w:pPr>
  </w:style>
  <w:style w:type="paragraph" w:customStyle="1" w:styleId="503">
    <w:name w:val="发布QB"/>
    <w:basedOn w:val="500"/>
    <w:qFormat/>
    <w:uiPriority w:val="0"/>
    <w:pPr>
      <w:ind w:left="567"/>
    </w:pPr>
  </w:style>
  <w:style w:type="paragraph" w:customStyle="1" w:styleId="504">
    <w:name w:val="发布TB"/>
    <w:basedOn w:val="500"/>
    <w:qFormat/>
    <w:uiPriority w:val="0"/>
    <w:pPr>
      <w:ind w:left="567"/>
    </w:pPr>
  </w:style>
  <w:style w:type="paragraph" w:customStyle="1" w:styleId="505">
    <w:name w:val="发布部门TB"/>
    <w:basedOn w:val="1"/>
    <w:qFormat/>
    <w:uiPriority w:val="0"/>
    <w:pPr>
      <w:widowControl/>
      <w:spacing w:line="360" w:lineRule="exact"/>
      <w:jc w:val="center"/>
    </w:pPr>
    <w:rPr>
      <w:rFonts w:hint="eastAsia" w:ascii="黑体" w:hAnsi="黑体" w:eastAsia="黑体" w:cs="黑体"/>
      <w:spacing w:val="20"/>
      <w:w w:val="135"/>
      <w:kern w:val="0"/>
      <w:sz w:val="36"/>
      <w:szCs w:val="20"/>
    </w:rPr>
  </w:style>
  <w:style w:type="paragraph" w:customStyle="1" w:styleId="506">
    <w:name w:val="标准标志CEC"/>
    <w:basedOn w:val="1"/>
    <w:qFormat/>
    <w:uiPriority w:val="0"/>
    <w:pPr>
      <w:jc w:val="right"/>
    </w:pPr>
    <w:rPr>
      <w:rFonts w:eastAsia="Times New Roman"/>
      <w:b/>
      <w:sz w:val="96"/>
    </w:rPr>
  </w:style>
  <w:style w:type="paragraph" w:customStyle="1" w:styleId="507">
    <w:name w:val="标准称谓CEC"/>
    <w:basedOn w:val="1"/>
    <w:qFormat/>
    <w:uiPriority w:val="0"/>
    <w:pPr>
      <w:jc w:val="center"/>
    </w:pPr>
    <w:rPr>
      <w:rFonts w:eastAsia="黑体"/>
      <w:b/>
      <w:w w:val="132"/>
      <w:kern w:val="0"/>
      <w:sz w:val="52"/>
    </w:rPr>
  </w:style>
  <w:style w:type="paragraph" w:customStyle="1" w:styleId="508">
    <w:name w:val="发布CEC"/>
    <w:basedOn w:val="500"/>
    <w:qFormat/>
    <w:uiPriority w:val="0"/>
  </w:style>
  <w:style w:type="paragraph" w:customStyle="1" w:styleId="509">
    <w:name w:val="发布部门CEC"/>
    <w:basedOn w:val="1"/>
    <w:qFormat/>
    <w:uiPriority w:val="0"/>
    <w:pPr>
      <w:snapToGrid w:val="0"/>
    </w:pPr>
    <w:rPr>
      <w:b/>
      <w:w w:val="135"/>
      <w:kern w:val="0"/>
      <w:sz w:val="36"/>
    </w:rPr>
  </w:style>
  <w:style w:type="paragraph" w:customStyle="1" w:styleId="510">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11">
    <w:name w:val="附录公式标号"/>
    <w:basedOn w:val="362"/>
    <w:qFormat/>
    <w:uiPriority w:val="0"/>
    <w:pPr>
      <w:numPr>
        <w:ilvl w:val="0"/>
        <w:numId w:val="27"/>
      </w:numPr>
      <w:snapToGrid w:val="0"/>
      <w:spacing w:line="14" w:lineRule="atLeast"/>
      <w:ind w:firstLineChars="0"/>
    </w:pPr>
    <w:rPr>
      <w:color w:val="FFFFFF" w:themeColor="background1"/>
      <w:sz w:val="2"/>
      <w14:textFill>
        <w14:solidFill>
          <w14:schemeClr w14:val="bg1"/>
        </w14:solidFill>
      </w14:textFill>
    </w:rPr>
  </w:style>
  <w:style w:type="paragraph" w:customStyle="1" w:styleId="512">
    <w:name w:val="附录公式编号"/>
    <w:basedOn w:val="40"/>
    <w:qFormat/>
    <w:uiPriority w:val="0"/>
    <w:pPr>
      <w:numPr>
        <w:ilvl w:val="1"/>
        <w:numId w:val="27"/>
      </w:numPr>
    </w:pPr>
  </w:style>
  <w:style w:type="character" w:customStyle="1" w:styleId="513">
    <w:name w:val="段 Char"/>
    <w:link w:val="258"/>
    <w:qFormat/>
    <w:uiPriority w:val="0"/>
    <w:rPr>
      <w:rFonts w:ascii="宋体"/>
      <w:sz w:val="21"/>
    </w:rPr>
  </w:style>
  <w:style w:type="paragraph" w:customStyle="1" w:styleId="514">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5" Type="http://schemas.microsoft.com/office/2011/relationships/people" Target="people.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microsoft.com/office/2007/relationships/hdphoto" Target="media/image2.wdp"/><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w\AppData\Roaming\&#26631;&#20934;&#32534;&#20889;WPS\bzbx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D335BE-9F94-471E-9756-B750AAE8A776}">
  <ds:schemaRefs/>
</ds:datastoreItem>
</file>

<file path=docProps/app.xml><?xml version="1.0" encoding="utf-8"?>
<Properties xmlns="http://schemas.openxmlformats.org/officeDocument/2006/extended-properties" xmlns:vt="http://schemas.openxmlformats.org/officeDocument/2006/docPropsVTypes">
  <Template>bzbx20.dotx</Template>
  <Pages>27</Pages>
  <Words>15798</Words>
  <Characters>17448</Characters>
  <Lines>143</Lines>
  <Paragraphs>40</Paragraphs>
  <TotalTime>8</TotalTime>
  <ScaleCrop>false</ScaleCrop>
  <LinksUpToDate>false</LinksUpToDate>
  <CharactersWithSpaces>17904</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2023-02-13T09:41:00Z</dcterms:created>
  <dc:creator>苏巍</dc:creator>
  <cp:lastModifiedBy>Px</cp:lastModifiedBy>
  <dcterms:modified xsi:type="dcterms:W3CDTF">2023-02-14T08:52:53Z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5F32987D34704F7FA650E07A2C1CDAD9</vt:lpwstr>
  </property>
  <property fmtid="{D5CDD505-2E9C-101B-9397-08002B2CF9AE}" pid="3" name="条文说明标记" linkTarget="条文说明标记">
    <vt:lpwstr>无</vt:lpwstr>
  </property>
  <property fmtid="{D5CDD505-2E9C-101B-9397-08002B2CF9AE}" pid="4" name="文件标记" linkTarget="文件标记">
    <vt:lpwstr>蓝元软件</vt:lpwstr>
  </property>
  <property fmtid="{D5CDD505-2E9C-101B-9397-08002B2CF9AE}" pid="5" name="标准版本" linkTarget="标准版本">
    <vt:lpwstr>2020</vt:lpwstr>
  </property>
  <property fmtid="{D5CDD505-2E9C-101B-9397-08002B2CF9AE}" pid="6" name="ICS" linkTarget="ICS">
    <vt:lpwstr>ICS **</vt:lpwstr>
  </property>
  <property fmtid="{D5CDD505-2E9C-101B-9397-08002B2CF9AE}" pid="7" name="CCS" linkTarget="CCS">
    <vt:lpwstr>CCS **</vt:lpwstr>
  </property>
  <property fmtid="{D5CDD505-2E9C-101B-9397-08002B2CF9AE}" pid="8" name="BAH" linkTarget="BAH">
    <vt:lpwstr>备案号：</vt:lpwstr>
  </property>
  <property fmtid="{D5CDD505-2E9C-101B-9397-08002B2CF9AE}" pid="9" name="BT" linkTarget="BT">
    <vt:lpwstr>团    体    标    准</vt:lpwstr>
  </property>
  <property fmtid="{D5CDD505-2E9C-101B-9397-08002B2CF9AE}" pid="10" name="BZBH" linkTarget="BZBH">
    <vt:lpwstr>T/XXX</vt:lpwstr>
  </property>
  <property fmtid="{D5CDD505-2E9C-101B-9397-08002B2CF9AE}" pid="11" name="TDBH" linkTarget="TDBH">
    <vt:lpwstr>代替 T/XXX</vt:lpwstr>
  </property>
  <property fmtid="{D5CDD505-2E9C-101B-9397-08002B2CF9AE}" pid="12" name="BZMC" linkTarget="BZMC">
    <vt:lpwstr>优视摄影测量技术规范</vt:lpwstr>
  </property>
  <property fmtid="{D5CDD505-2E9C-101B-9397-08002B2CF9AE}" pid="13" name="YWMC" linkTarget="YWMC">
    <vt:lpwstr>英文名称</vt:lpwstr>
  </property>
  <property fmtid="{D5CDD505-2E9C-101B-9397-08002B2CF9AE}" pid="14" name="CBCD" linkTarget="CBCD">
    <vt:lpwstr>（与国际标准一致性程度的标识）</vt:lpwstr>
  </property>
  <property fmtid="{D5CDD505-2E9C-101B-9397-08002B2CF9AE}" pid="15" name="WGLB" linkTarget="WGLB">
    <vt:lpwstr>（草案稿）</vt:lpwstr>
  </property>
  <property fmtid="{D5CDD505-2E9C-101B-9397-08002B2CF9AE}" pid="16" name="FBRQ" linkTarget="FBRQ">
    <vt:lpwstr>20XX—XX—XX</vt:lpwstr>
  </property>
  <property fmtid="{D5CDD505-2E9C-101B-9397-08002B2CF9AE}" pid="17" name="SSRQ" linkTarget="SSRQ">
    <vt:lpwstr>20XX—XX—XX</vt:lpwstr>
  </property>
  <property fmtid="{D5CDD505-2E9C-101B-9397-08002B2CF9AE}" pid="18" name="BZLX" linkTarget="BZLX">
    <vt:lpwstr>T/XXX</vt:lpwstr>
  </property>
  <property fmtid="{D5CDD505-2E9C-101B-9397-08002B2CF9AE}" pid="19" name="标准类型" linkTarget="标准类型">
    <vt:lpwstr>TB</vt:lpwstr>
  </property>
  <property fmtid="{D5CDD505-2E9C-101B-9397-08002B2CF9AE}" pid="20" name="FBDW" linkTarget="FBDW">
    <vt:lpwstr>深圳市深圳标准促进会</vt:lpwstr>
  </property>
  <property fmtid="{D5CDD505-2E9C-101B-9397-08002B2CF9AE}" pid="21" name="IMAGE" linkTarget="IMAGE">
    <vt:lpwstr/>
  </property>
  <property fmtid="{D5CDD505-2E9C-101B-9397-08002B2CF9AE}" pid="22" name="KSOProductBuildVer">
    <vt:lpwstr>2052-11.1.0.12970</vt:lpwstr>
  </property>
  <property fmtid="{D5CDD505-2E9C-101B-9397-08002B2CF9AE}" pid="23" name="GrammarlyDocumentId">
    <vt:lpwstr>7589da653afddb266f0a6590043759c56d36a4a29120087e7d72ee0d5f2a4cf3</vt:lpwstr>
  </property>
</Properties>
</file>